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862"/>
        <w:gridCol w:w="5091"/>
      </w:tblGrid>
      <w:tr w:rsidR="006C5B5F" w:rsidRPr="00CD6EC5" w14:paraId="402BE220" w14:textId="77777777" w:rsidTr="00056F09">
        <w:trPr>
          <w:trHeight w:val="1693"/>
        </w:trPr>
        <w:tc>
          <w:tcPr>
            <w:tcW w:w="3119" w:type="dxa"/>
          </w:tcPr>
          <w:p w14:paraId="402BE218" w14:textId="77777777" w:rsidR="006C5B5F" w:rsidRPr="00CD6EC5" w:rsidRDefault="00271C29" w:rsidP="0089567D">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402BE23B" wp14:editId="402BE23C">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5953" w:type="dxa"/>
            <w:gridSpan w:val="2"/>
          </w:tcPr>
          <w:p w14:paraId="402BE21E" w14:textId="7D9D9F0B" w:rsidR="001A4AAD" w:rsidRPr="00CD6EC5" w:rsidRDefault="001A4AAD" w:rsidP="0089567D">
            <w:pPr>
              <w:ind w:left="-69"/>
              <w:jc w:val="right"/>
              <w:rPr>
                <w:rFonts w:ascii="Times New Roman" w:hAnsi="Times New Roman" w:cs="Times New Roman"/>
                <w:sz w:val="20"/>
                <w:szCs w:val="20"/>
              </w:rPr>
            </w:pPr>
          </w:p>
          <w:p w14:paraId="402BE21F" w14:textId="77777777" w:rsidR="006C5B5F" w:rsidRPr="00CD6EC5" w:rsidRDefault="006C5B5F" w:rsidP="0089567D">
            <w:pPr>
              <w:jc w:val="right"/>
              <w:rPr>
                <w:rFonts w:ascii="Times New Roman" w:hAnsi="Times New Roman" w:cs="Times New Roman"/>
                <w:sz w:val="24"/>
                <w:szCs w:val="24"/>
              </w:rPr>
            </w:pPr>
          </w:p>
        </w:tc>
      </w:tr>
      <w:tr w:rsidR="006C5B5F" w:rsidRPr="00CD6EC5" w14:paraId="402BE226" w14:textId="77777777" w:rsidTr="00056F09">
        <w:trPr>
          <w:trHeight w:val="1848"/>
        </w:trPr>
        <w:tc>
          <w:tcPr>
            <w:tcW w:w="3119" w:type="dxa"/>
          </w:tcPr>
          <w:p w14:paraId="402BE221" w14:textId="77777777" w:rsidR="002B6007" w:rsidRPr="00CD6EC5" w:rsidRDefault="00B74547" w:rsidP="002311CE">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5953" w:type="dxa"/>
            <w:gridSpan w:val="2"/>
          </w:tcPr>
          <w:p w14:paraId="402BE222" w14:textId="77777777" w:rsidR="006C5B5F" w:rsidRPr="00CD6EC5" w:rsidRDefault="006C5B5F" w:rsidP="0089567D">
            <w:pPr>
              <w:ind w:left="-69"/>
              <w:jc w:val="right"/>
              <w:rPr>
                <w:rFonts w:ascii="Times New Roman" w:hAnsi="Times New Roman" w:cs="Times New Roman"/>
                <w:sz w:val="24"/>
                <w:szCs w:val="24"/>
              </w:rPr>
            </w:pPr>
          </w:p>
          <w:p w14:paraId="402BE223" w14:textId="77777777" w:rsidR="002B6007" w:rsidRPr="00CD6EC5" w:rsidRDefault="002B6007" w:rsidP="0089567D">
            <w:pPr>
              <w:ind w:left="-69"/>
              <w:jc w:val="right"/>
              <w:rPr>
                <w:rFonts w:ascii="Times New Roman" w:hAnsi="Times New Roman" w:cs="Times New Roman"/>
                <w:sz w:val="24"/>
                <w:szCs w:val="24"/>
              </w:rPr>
            </w:pPr>
          </w:p>
          <w:p w14:paraId="402BE224" w14:textId="1865B523" w:rsidR="002B6007" w:rsidRPr="00CD6EC5" w:rsidRDefault="002C691B" w:rsidP="0089567D">
            <w:pPr>
              <w:ind w:left="-69"/>
              <w:jc w:val="right"/>
              <w:rPr>
                <w:rFonts w:ascii="Times New Roman" w:hAnsi="Times New Roman" w:cs="Times New Roman"/>
                <w:sz w:val="24"/>
                <w:szCs w:val="24"/>
              </w:rPr>
            </w:pPr>
            <w:r>
              <w:rPr>
                <w:rFonts w:ascii="Times New Roman" w:hAnsi="Times New Roman" w:cs="Times New Roman"/>
                <w:sz w:val="24"/>
                <w:szCs w:val="24"/>
              </w:rPr>
              <w:t>14.02.2023 nr 1-3/27</w:t>
            </w:r>
          </w:p>
          <w:p w14:paraId="14CAD979" w14:textId="30AFA1FD" w:rsidR="00056F09" w:rsidRDefault="00056F09" w:rsidP="00056F09">
            <w:pPr>
              <w:pStyle w:val="ListParagraph"/>
              <w:spacing w:line="240" w:lineRule="auto"/>
              <w:ind w:left="-567"/>
              <w:jc w:val="right"/>
              <w:rPr>
                <w:ins w:id="0" w:author="Ülle Leht" w:date="2025-05-16T13:12:00Z"/>
                <w:rFonts w:ascii="Times New Roman" w:hAnsi="Times New Roman" w:cs="Times New Roman"/>
                <w:sz w:val="24"/>
                <w:szCs w:val="24"/>
              </w:rPr>
            </w:pPr>
            <w:r w:rsidRPr="00417020">
              <w:rPr>
                <w:rFonts w:ascii="Times New Roman" w:hAnsi="Times New Roman" w:cs="Times New Roman"/>
                <w:sz w:val="24"/>
                <w:szCs w:val="24"/>
              </w:rPr>
              <w:t>muudetud siseministri 07.1</w:t>
            </w:r>
            <w:r>
              <w:rPr>
                <w:rFonts w:ascii="Times New Roman" w:hAnsi="Times New Roman" w:cs="Times New Roman"/>
                <w:sz w:val="24"/>
                <w:szCs w:val="24"/>
              </w:rPr>
              <w:t>2</w:t>
            </w:r>
            <w:r w:rsidRPr="00417020">
              <w:rPr>
                <w:rFonts w:ascii="Times New Roman" w:hAnsi="Times New Roman" w:cs="Times New Roman"/>
                <w:sz w:val="24"/>
                <w:szCs w:val="24"/>
              </w:rPr>
              <w:t>.2023 käskkirjaga nr 1-3/13</w:t>
            </w:r>
            <w:r>
              <w:rPr>
                <w:rFonts w:ascii="Times New Roman" w:hAnsi="Times New Roman" w:cs="Times New Roman"/>
                <w:sz w:val="24"/>
                <w:szCs w:val="24"/>
              </w:rPr>
              <w:t>8</w:t>
            </w:r>
          </w:p>
          <w:p w14:paraId="5CE63762" w14:textId="1803A122" w:rsidR="00B416E5" w:rsidRPr="005C5A05" w:rsidRDefault="005C5A05" w:rsidP="00056F09">
            <w:pPr>
              <w:pStyle w:val="ListParagraph"/>
              <w:spacing w:line="240" w:lineRule="auto"/>
              <w:ind w:left="-567"/>
              <w:jc w:val="right"/>
              <w:rPr>
                <w:rFonts w:ascii="Times New Roman" w:eastAsia="Times New Roman" w:hAnsi="Times New Roman" w:cs="Times New Roman"/>
                <w:i/>
                <w:sz w:val="24"/>
                <w:szCs w:val="24"/>
                <w:rPrChange w:id="1" w:author="Ülle Leht" w:date="2025-05-16T13:12:00Z">
                  <w:rPr>
                    <w:rFonts w:ascii="Times New Roman" w:eastAsia="Times New Roman" w:hAnsi="Times New Roman" w:cs="Times New Roman"/>
                    <w:sz w:val="24"/>
                    <w:szCs w:val="24"/>
                  </w:rPr>
                </w:rPrChange>
              </w:rPr>
            </w:pPr>
            <w:ins w:id="2" w:author="Ülle Leht" w:date="2025-05-16T13:12:00Z">
              <w:r w:rsidRPr="005C5A05">
                <w:rPr>
                  <w:rFonts w:ascii="Times New Roman" w:eastAsia="Times New Roman" w:hAnsi="Times New Roman" w:cs="Times New Roman"/>
                  <w:i/>
                  <w:sz w:val="24"/>
                  <w:szCs w:val="24"/>
                  <w:rPrChange w:id="3" w:author="Ülle Leht" w:date="2025-05-16T13:12:00Z">
                    <w:rPr>
                      <w:rFonts w:ascii="Times New Roman" w:eastAsia="Times New Roman" w:hAnsi="Times New Roman" w:cs="Times New Roman"/>
                      <w:sz w:val="24"/>
                      <w:szCs w:val="24"/>
                    </w:rPr>
                  </w:rPrChange>
                </w:rPr>
                <w:t>muudetud siseministri … käskkirjaga nr …</w:t>
              </w:r>
            </w:ins>
          </w:p>
          <w:p w14:paraId="402BE225" w14:textId="601258E3" w:rsidR="00056F09" w:rsidRPr="00CD6EC5" w:rsidRDefault="00056F09" w:rsidP="0089567D">
            <w:pPr>
              <w:ind w:left="-69"/>
              <w:jc w:val="right"/>
              <w:rPr>
                <w:rFonts w:ascii="Times New Roman" w:hAnsi="Times New Roman" w:cs="Times New Roman"/>
                <w:sz w:val="24"/>
                <w:szCs w:val="24"/>
              </w:rPr>
            </w:pPr>
          </w:p>
        </w:tc>
      </w:tr>
      <w:tr w:rsidR="001A4AAD" w:rsidRPr="00CD6EC5" w14:paraId="402BE229" w14:textId="77777777" w:rsidTr="00056F09">
        <w:trPr>
          <w:trHeight w:val="379"/>
        </w:trPr>
        <w:tc>
          <w:tcPr>
            <w:tcW w:w="3981" w:type="dxa"/>
            <w:gridSpan w:val="2"/>
          </w:tcPr>
          <w:p w14:paraId="402BE227" w14:textId="046AC3B8" w:rsidR="001A4AAD" w:rsidRPr="002311CE" w:rsidRDefault="002311CE" w:rsidP="002311CE">
            <w:pPr>
              <w:ind w:left="-105"/>
              <w:rPr>
                <w:rFonts w:ascii="Times New Roman" w:hAnsi="Times New Roman" w:cs="Times New Roman"/>
                <w:b/>
                <w:sz w:val="24"/>
                <w:szCs w:val="24"/>
              </w:rPr>
            </w:pPr>
            <w:r>
              <w:rPr>
                <w:rFonts w:ascii="Times New Roman" w:hAnsi="Times New Roman" w:cs="Times New Roman"/>
                <w:b/>
                <w:sz w:val="24"/>
                <w:szCs w:val="24"/>
              </w:rPr>
              <w:fldChar w:fldCharType="begin"/>
            </w:r>
            <w:ins w:id="4" w:author="DELTA" w:date="2025-05-27T13:24:00Z">
              <w:r w:rsidR="00D61719">
                <w:rPr>
                  <w:rFonts w:ascii="Times New Roman" w:hAnsi="Times New Roman" w:cs="Times New Roman"/>
                  <w:b/>
                  <w:sz w:val="24"/>
                  <w:szCs w:val="24"/>
                </w:rPr>
                <w:instrText xml:space="preserve"> delta_docName  \* MERGEFORMAT</w:instrText>
              </w:r>
            </w:ins>
            <w:del w:id="5" w:author="DELTA" w:date="2025-05-16T14:57:00Z">
              <w:r w:rsidR="004B0541" w:rsidDel="00FF03B7">
                <w:rPr>
                  <w:rFonts w:ascii="Times New Roman" w:hAnsi="Times New Roman" w:cs="Times New Roman"/>
                  <w:b/>
                  <w:sz w:val="24"/>
                  <w:szCs w:val="24"/>
                </w:rPr>
                <w:delInstrText xml:space="preserve"> delta_docName  \* MERGEFORMAT</w:delInstrText>
              </w:r>
            </w:del>
            <w:r>
              <w:rPr>
                <w:rFonts w:ascii="Times New Roman" w:hAnsi="Times New Roman" w:cs="Times New Roman"/>
                <w:b/>
                <w:sz w:val="24"/>
                <w:szCs w:val="24"/>
              </w:rPr>
              <w:fldChar w:fldCharType="separate"/>
            </w:r>
            <w:r w:rsidR="004B0541">
              <w:rPr>
                <w:rFonts w:ascii="Times New Roman" w:hAnsi="Times New Roman" w:cs="Times New Roman"/>
                <w:b/>
                <w:sz w:val="24"/>
                <w:szCs w:val="24"/>
              </w:rPr>
              <w:t xml:space="preserve">Sisejulgeolekufondi meetme 3.3 "Kuritegevuse ennetamine ja koolituste kaudu </w:t>
            </w:r>
            <w:proofErr w:type="spellStart"/>
            <w:r w:rsidR="004B0541">
              <w:rPr>
                <w:rFonts w:ascii="Times New Roman" w:hAnsi="Times New Roman" w:cs="Times New Roman"/>
                <w:b/>
                <w:sz w:val="24"/>
                <w:szCs w:val="24"/>
              </w:rPr>
              <w:t>siseturvalisuse</w:t>
            </w:r>
            <w:proofErr w:type="spellEnd"/>
            <w:r w:rsidR="004B0541">
              <w:rPr>
                <w:rFonts w:ascii="Times New Roman" w:hAnsi="Times New Roman" w:cs="Times New Roman"/>
                <w:b/>
                <w:sz w:val="24"/>
                <w:szCs w:val="24"/>
              </w:rPr>
              <w:t xml:space="preserve"> valdkonna suutlikkuse suurendamine" toetuse andmise tingimused</w:t>
            </w:r>
            <w:r>
              <w:rPr>
                <w:rFonts w:ascii="Times New Roman" w:hAnsi="Times New Roman" w:cs="Times New Roman"/>
                <w:b/>
                <w:sz w:val="24"/>
                <w:szCs w:val="24"/>
              </w:rPr>
              <w:fldChar w:fldCharType="end"/>
            </w:r>
          </w:p>
        </w:tc>
        <w:tc>
          <w:tcPr>
            <w:tcW w:w="5091" w:type="dxa"/>
          </w:tcPr>
          <w:p w14:paraId="402BE228" w14:textId="77777777" w:rsidR="001A4AAD" w:rsidRPr="00CD6EC5" w:rsidRDefault="001A4AAD" w:rsidP="0089567D">
            <w:pPr>
              <w:rPr>
                <w:rFonts w:ascii="Times New Roman" w:hAnsi="Times New Roman" w:cs="Times New Roman"/>
                <w:sz w:val="24"/>
                <w:szCs w:val="24"/>
              </w:rPr>
            </w:pPr>
          </w:p>
        </w:tc>
      </w:tr>
    </w:tbl>
    <w:p w14:paraId="402BE22A" w14:textId="77777777" w:rsidR="005442C4" w:rsidRPr="00CD6EC5" w:rsidRDefault="005442C4" w:rsidP="007D2708">
      <w:pPr>
        <w:spacing w:after="0" w:line="240" w:lineRule="auto"/>
        <w:ind w:left="0"/>
        <w:jc w:val="both"/>
        <w:rPr>
          <w:rFonts w:ascii="Times New Roman" w:hAnsi="Times New Roman" w:cs="Times New Roman"/>
          <w:sz w:val="24"/>
          <w:szCs w:val="24"/>
        </w:rPr>
      </w:pPr>
      <w:bookmarkStart w:id="6" w:name="_GoBack"/>
      <w:bookmarkEnd w:id="6"/>
    </w:p>
    <w:p w14:paraId="402BE22B" w14:textId="77777777" w:rsidR="00AF5F00" w:rsidRPr="00CD6EC5" w:rsidRDefault="00AF5F00" w:rsidP="007D2708">
      <w:pPr>
        <w:spacing w:after="0" w:line="240" w:lineRule="auto"/>
        <w:ind w:left="0"/>
        <w:jc w:val="both"/>
        <w:rPr>
          <w:rFonts w:ascii="Times New Roman" w:hAnsi="Times New Roman" w:cs="Times New Roman"/>
          <w:sz w:val="24"/>
          <w:szCs w:val="24"/>
        </w:rPr>
      </w:pPr>
    </w:p>
    <w:p w14:paraId="68172500" w14:textId="77777777" w:rsidR="00C05003" w:rsidRDefault="00C05003" w:rsidP="00C05003">
      <w:pPr>
        <w:spacing w:after="0" w:line="240" w:lineRule="auto"/>
        <w:ind w:left="0"/>
        <w:jc w:val="both"/>
        <w:rPr>
          <w:rFonts w:ascii="Times New Roman" w:hAnsi="Times New Roman" w:cs="Times New Roman"/>
        </w:rPr>
      </w:pPr>
      <w:r w:rsidRPr="00117B61">
        <w:rPr>
          <w:rFonts w:ascii="Times New Roman" w:hAnsi="Times New Roman" w:cs="Times New Roman"/>
        </w:rPr>
        <w:fldChar w:fldCharType="begin"/>
      </w:r>
      <w:r w:rsidRPr="00117B61">
        <w:rPr>
          <w:rFonts w:ascii="Times New Roman" w:eastAsia="Times New Roman" w:hAnsi="Times New Roman" w:cs="Times New Roman"/>
          <w:color w:val="000000" w:themeColor="text1"/>
          <w:sz w:val="24"/>
          <w:szCs w:val="24"/>
        </w:rPr>
        <w:instrText xml:space="preserve"> TOC \o "1-3" \h \z \u </w:instrText>
      </w:r>
      <w:r w:rsidRPr="00117B61">
        <w:rPr>
          <w:rFonts w:ascii="Times New Roman" w:hAnsi="Times New Roman" w:cs="Times New Roman"/>
        </w:rPr>
        <w:fldChar w:fldCharType="end"/>
      </w:r>
      <w:r w:rsidRPr="00117B61">
        <w:rPr>
          <w:rFonts w:ascii="Times New Roman" w:eastAsia="Times New Roman" w:hAnsi="Times New Roman" w:cs="Times New Roman"/>
          <w:color w:val="000000" w:themeColor="text1"/>
          <w:sz w:val="24"/>
          <w:szCs w:val="24"/>
        </w:rPr>
        <w:t xml:space="preserve">Käskkiri kehtestatakse perioodi 2021–2027 Euroopa Liidu ühtekuuluvus- ja </w:t>
      </w:r>
      <w:proofErr w:type="spellStart"/>
      <w:r w:rsidRPr="00117B61">
        <w:rPr>
          <w:rFonts w:ascii="Times New Roman" w:eastAsia="Times New Roman" w:hAnsi="Times New Roman" w:cs="Times New Roman"/>
          <w:color w:val="000000" w:themeColor="text1"/>
          <w:sz w:val="24"/>
          <w:szCs w:val="24"/>
        </w:rPr>
        <w:t>siseturvalisuspoliitika</w:t>
      </w:r>
      <w:proofErr w:type="spellEnd"/>
      <w:r w:rsidRPr="00117B61">
        <w:rPr>
          <w:rFonts w:ascii="Times New Roman" w:eastAsia="Times New Roman" w:hAnsi="Times New Roman" w:cs="Times New Roman"/>
          <w:color w:val="000000" w:themeColor="text1"/>
          <w:sz w:val="24"/>
          <w:szCs w:val="24"/>
        </w:rPr>
        <w:t xml:space="preserve"> fondide rakendamise seaduse § 10 lõigete 2 ja 4 alusel.</w:t>
      </w:r>
    </w:p>
    <w:p w14:paraId="1B6AEE17" w14:textId="5AF35DDF" w:rsidR="00156D2C" w:rsidRDefault="00156D2C" w:rsidP="00156D2C">
      <w:pPr>
        <w:rPr>
          <w:rFonts w:ascii="Times New Roman" w:hAnsi="Times New Roman" w:cs="Times New Roman"/>
          <w:b/>
        </w:rPr>
      </w:pPr>
    </w:p>
    <w:p w14:paraId="221D3E4A" w14:textId="77777777" w:rsidR="00C05003" w:rsidRDefault="00C05003" w:rsidP="00156D2C">
      <w:pPr>
        <w:spacing w:after="0"/>
        <w:rPr>
          <w:rFonts w:ascii="Times New Roman" w:hAnsi="Times New Roman" w:cs="Times New Roman"/>
          <w:b/>
          <w:sz w:val="24"/>
          <w:szCs w:val="24"/>
        </w:rPr>
      </w:pPr>
    </w:p>
    <w:p w14:paraId="20116195" w14:textId="77777777" w:rsidR="00C05003" w:rsidRDefault="00C05003" w:rsidP="00156D2C">
      <w:pPr>
        <w:spacing w:after="0"/>
        <w:rPr>
          <w:rFonts w:ascii="Times New Roman" w:hAnsi="Times New Roman" w:cs="Times New Roman"/>
          <w:b/>
          <w:sz w:val="24"/>
          <w:szCs w:val="24"/>
        </w:rPr>
      </w:pPr>
    </w:p>
    <w:p w14:paraId="21B4DD24" w14:textId="77777777" w:rsidR="00C05003" w:rsidRDefault="00C05003" w:rsidP="00156D2C">
      <w:pPr>
        <w:spacing w:after="0"/>
        <w:rPr>
          <w:rFonts w:ascii="Times New Roman" w:hAnsi="Times New Roman" w:cs="Times New Roman"/>
          <w:b/>
          <w:sz w:val="24"/>
          <w:szCs w:val="24"/>
        </w:rPr>
      </w:pPr>
    </w:p>
    <w:p w14:paraId="0596E669" w14:textId="77777777" w:rsidR="00C05003" w:rsidRDefault="00C05003" w:rsidP="00156D2C">
      <w:pPr>
        <w:spacing w:after="0"/>
        <w:rPr>
          <w:rFonts w:ascii="Times New Roman" w:hAnsi="Times New Roman" w:cs="Times New Roman"/>
          <w:b/>
          <w:sz w:val="24"/>
          <w:szCs w:val="24"/>
        </w:rPr>
      </w:pPr>
    </w:p>
    <w:p w14:paraId="0E2F6A1D" w14:textId="77777777" w:rsidR="00FC1B61" w:rsidRDefault="00FC1B61" w:rsidP="00156D2C">
      <w:pPr>
        <w:spacing w:after="0"/>
        <w:rPr>
          <w:rFonts w:ascii="Times New Roman" w:hAnsi="Times New Roman" w:cs="Times New Roman"/>
          <w:b/>
          <w:sz w:val="24"/>
          <w:szCs w:val="24"/>
        </w:rPr>
      </w:pPr>
    </w:p>
    <w:p w14:paraId="703CB78D" w14:textId="03E54908" w:rsidR="00156D2C" w:rsidRPr="00CA6228" w:rsidRDefault="00C05003" w:rsidP="00156D2C">
      <w:pPr>
        <w:spacing w:after="0"/>
        <w:rPr>
          <w:rFonts w:ascii="Times New Roman" w:hAnsi="Times New Roman" w:cs="Times New Roman"/>
          <w:b/>
          <w:sz w:val="24"/>
          <w:szCs w:val="24"/>
        </w:rPr>
      </w:pPr>
      <w:r>
        <w:rPr>
          <w:rFonts w:ascii="Times New Roman" w:hAnsi="Times New Roman" w:cs="Times New Roman"/>
          <w:b/>
          <w:sz w:val="24"/>
          <w:szCs w:val="24"/>
        </w:rPr>
        <w:t>T</w:t>
      </w:r>
      <w:r w:rsidR="00156D2C" w:rsidRPr="00117B61">
        <w:rPr>
          <w:rFonts w:ascii="Times New Roman" w:hAnsi="Times New Roman" w:cs="Times New Roman"/>
          <w:b/>
          <w:sz w:val="24"/>
          <w:szCs w:val="24"/>
        </w:rPr>
        <w:t xml:space="preserve">oetuse </w:t>
      </w:r>
      <w:r w:rsidR="00156D2C" w:rsidRPr="00CA6228">
        <w:rPr>
          <w:rFonts w:ascii="Times New Roman" w:hAnsi="Times New Roman" w:cs="Times New Roman"/>
          <w:b/>
          <w:sz w:val="24"/>
          <w:szCs w:val="24"/>
        </w:rPr>
        <w:t xml:space="preserve">andmise tingimuste abikõlblikkuse periood </w:t>
      </w:r>
    </w:p>
    <w:p w14:paraId="645A9C33" w14:textId="77777777" w:rsidR="00156D2C" w:rsidRPr="00117B61" w:rsidRDefault="00156D2C" w:rsidP="00156D2C">
      <w:pPr>
        <w:spacing w:after="0"/>
        <w:rPr>
          <w:rFonts w:ascii="Times New Roman" w:hAnsi="Times New Roman" w:cs="Times New Roman"/>
          <w:sz w:val="24"/>
          <w:szCs w:val="24"/>
        </w:rPr>
      </w:pPr>
      <w:r w:rsidRPr="00CA6228">
        <w:rPr>
          <w:rFonts w:ascii="Times New Roman" w:hAnsi="Times New Roman" w:cs="Times New Roman"/>
          <w:sz w:val="24"/>
          <w:szCs w:val="24"/>
        </w:rPr>
        <w:t>01.01.2022–31.08.2029</w:t>
      </w:r>
      <w:r w:rsidRPr="00117B61">
        <w:rPr>
          <w:rFonts w:ascii="Times New Roman" w:hAnsi="Times New Roman" w:cs="Times New Roman"/>
          <w:sz w:val="24"/>
          <w:szCs w:val="24"/>
        </w:rPr>
        <w:t xml:space="preserve"> </w:t>
      </w:r>
    </w:p>
    <w:p w14:paraId="032733A9" w14:textId="77777777" w:rsidR="00156D2C" w:rsidRPr="00117B61" w:rsidRDefault="00156D2C" w:rsidP="00156D2C">
      <w:pPr>
        <w:rPr>
          <w:rFonts w:ascii="Times New Roman" w:hAnsi="Times New Roman" w:cs="Times New Roman"/>
          <w:sz w:val="24"/>
          <w:szCs w:val="24"/>
        </w:rPr>
      </w:pPr>
    </w:p>
    <w:p w14:paraId="11F599C9" w14:textId="77777777" w:rsidR="00156D2C" w:rsidRPr="00117B61" w:rsidRDefault="00156D2C" w:rsidP="00156D2C">
      <w:pPr>
        <w:spacing w:after="0"/>
        <w:rPr>
          <w:rFonts w:ascii="Times New Roman" w:hAnsi="Times New Roman" w:cs="Times New Roman"/>
          <w:b/>
          <w:sz w:val="24"/>
          <w:szCs w:val="24"/>
        </w:rPr>
      </w:pPr>
      <w:r w:rsidRPr="00117B61">
        <w:rPr>
          <w:rFonts w:ascii="Times New Roman" w:hAnsi="Times New Roman" w:cs="Times New Roman"/>
          <w:b/>
          <w:sz w:val="24"/>
          <w:szCs w:val="24"/>
        </w:rPr>
        <w:t xml:space="preserve">Elluviijad </w:t>
      </w:r>
    </w:p>
    <w:p w14:paraId="16198120" w14:textId="77777777" w:rsidR="00156D2C" w:rsidRPr="00117B61" w:rsidRDefault="00156D2C" w:rsidP="00156D2C">
      <w:pPr>
        <w:spacing w:after="0"/>
        <w:rPr>
          <w:rFonts w:ascii="Times New Roman" w:hAnsi="Times New Roman" w:cs="Times New Roman"/>
          <w:sz w:val="24"/>
          <w:szCs w:val="24"/>
        </w:rPr>
      </w:pPr>
      <w:r w:rsidRPr="00117B61">
        <w:rPr>
          <w:rFonts w:ascii="Times New Roman" w:hAnsi="Times New Roman" w:cs="Times New Roman"/>
          <w:sz w:val="24"/>
          <w:szCs w:val="24"/>
        </w:rPr>
        <w:t>Päästeamet</w:t>
      </w:r>
    </w:p>
    <w:p w14:paraId="6B7B6F94" w14:textId="77777777" w:rsidR="00156D2C" w:rsidRPr="00117B61" w:rsidRDefault="00156D2C" w:rsidP="00156D2C">
      <w:pPr>
        <w:spacing w:after="0"/>
        <w:rPr>
          <w:rFonts w:ascii="Times New Roman" w:hAnsi="Times New Roman" w:cs="Times New Roman"/>
          <w:sz w:val="24"/>
          <w:szCs w:val="24"/>
        </w:rPr>
      </w:pPr>
      <w:r w:rsidRPr="00117B61">
        <w:rPr>
          <w:rFonts w:ascii="Times New Roman" w:hAnsi="Times New Roman" w:cs="Times New Roman"/>
          <w:sz w:val="24"/>
          <w:szCs w:val="24"/>
        </w:rPr>
        <w:t>Politsei- ja Piirivalveamet</w:t>
      </w:r>
    </w:p>
    <w:p w14:paraId="7974817D" w14:textId="77777777" w:rsidR="00156D2C" w:rsidRPr="00117B61" w:rsidRDefault="00156D2C" w:rsidP="00156D2C">
      <w:pPr>
        <w:spacing w:after="0"/>
        <w:rPr>
          <w:rFonts w:ascii="Times New Roman" w:hAnsi="Times New Roman" w:cs="Times New Roman"/>
          <w:sz w:val="24"/>
          <w:szCs w:val="24"/>
        </w:rPr>
      </w:pPr>
      <w:r>
        <w:rPr>
          <w:rFonts w:ascii="Times New Roman" w:hAnsi="Times New Roman" w:cs="Times New Roman"/>
          <w:sz w:val="24"/>
          <w:szCs w:val="24"/>
        </w:rPr>
        <w:t>Justiitsministeerium</w:t>
      </w:r>
    </w:p>
    <w:p w14:paraId="05989B04" w14:textId="77777777" w:rsidR="00156D2C" w:rsidRPr="00117B61" w:rsidRDefault="00156D2C" w:rsidP="00156D2C">
      <w:pPr>
        <w:spacing w:after="0"/>
        <w:rPr>
          <w:rFonts w:ascii="Times New Roman" w:hAnsi="Times New Roman" w:cs="Times New Roman"/>
          <w:sz w:val="24"/>
          <w:szCs w:val="24"/>
        </w:rPr>
      </w:pPr>
      <w:r>
        <w:rPr>
          <w:rFonts w:ascii="Times New Roman" w:hAnsi="Times New Roman" w:cs="Times New Roman"/>
          <w:sz w:val="24"/>
          <w:szCs w:val="24"/>
        </w:rPr>
        <w:t>Sisekaitseakadeemia</w:t>
      </w:r>
    </w:p>
    <w:p w14:paraId="4A7F8CA5" w14:textId="77777777" w:rsidR="00156D2C" w:rsidRPr="00117B61" w:rsidRDefault="00156D2C" w:rsidP="00156D2C">
      <w:pPr>
        <w:rPr>
          <w:rFonts w:ascii="Times New Roman" w:hAnsi="Times New Roman" w:cs="Times New Roman"/>
          <w:sz w:val="24"/>
          <w:szCs w:val="24"/>
        </w:rPr>
      </w:pPr>
    </w:p>
    <w:p w14:paraId="1A436585" w14:textId="6D89F533" w:rsidR="00156D2C" w:rsidRPr="00412C3B" w:rsidRDefault="00156D2C" w:rsidP="00156D2C">
      <w:pPr>
        <w:spacing w:after="0"/>
        <w:rPr>
          <w:rFonts w:ascii="Times New Roman" w:hAnsi="Times New Roman" w:cs="Times New Roman"/>
          <w:b/>
          <w:sz w:val="24"/>
          <w:szCs w:val="24"/>
        </w:rPr>
      </w:pPr>
      <w:r w:rsidRPr="00412C3B">
        <w:rPr>
          <w:rFonts w:ascii="Times New Roman" w:hAnsi="Times New Roman" w:cs="Times New Roman"/>
          <w:b/>
          <w:sz w:val="24"/>
          <w:szCs w:val="24"/>
        </w:rPr>
        <w:t>Korraldusasutus, rakendusüksus, rakendusasutus</w:t>
      </w:r>
    </w:p>
    <w:p w14:paraId="08D74DE3" w14:textId="10E2CDDE" w:rsidR="00156D2C" w:rsidRPr="00117B61" w:rsidRDefault="00156D2C" w:rsidP="002C691B">
      <w:pPr>
        <w:spacing w:after="0"/>
        <w:rPr>
          <w:rFonts w:ascii="Times New Roman" w:hAnsi="Times New Roman" w:cs="Times New Roman"/>
          <w:sz w:val="24"/>
          <w:szCs w:val="24"/>
        </w:rPr>
      </w:pPr>
      <w:r w:rsidRPr="00117B61">
        <w:rPr>
          <w:rFonts w:ascii="Times New Roman" w:hAnsi="Times New Roman" w:cs="Times New Roman"/>
          <w:sz w:val="24"/>
          <w:szCs w:val="24"/>
        </w:rPr>
        <w:t>Siseministeerium</w:t>
      </w:r>
      <w:r w:rsidRPr="00117B61">
        <w:rPr>
          <w:rFonts w:ascii="Times New Roman" w:hAnsi="Times New Roman" w:cs="Times New Roman"/>
          <w:sz w:val="24"/>
          <w:szCs w:val="24"/>
        </w:rPr>
        <w:br w:type="page"/>
      </w:r>
    </w:p>
    <w:p w14:paraId="4448C76D" w14:textId="77777777" w:rsidR="00156D2C" w:rsidRPr="002F4411" w:rsidRDefault="00156D2C" w:rsidP="00BD64CF">
      <w:pPr>
        <w:keepNext/>
        <w:numPr>
          <w:ilvl w:val="0"/>
          <w:numId w:val="3"/>
        </w:numPr>
        <w:spacing w:before="240" w:after="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7" w:name="_Toc390093264"/>
      <w:bookmarkStart w:id="8" w:name="_Toc164496112"/>
      <w:bookmarkStart w:id="9" w:name="_Toc164502716"/>
      <w:bookmarkStart w:id="10" w:name="_Toc164504038"/>
      <w:bookmarkStart w:id="11" w:name="_Toc164504921"/>
      <w:bookmarkStart w:id="12" w:name="_Toc164846559"/>
      <w:bookmarkStart w:id="13" w:name="_Toc165181550"/>
      <w:bookmarkStart w:id="14" w:name="_Toc165181723"/>
      <w:bookmarkStart w:id="15" w:name="_Toc165192885"/>
      <w:bookmarkStart w:id="16" w:name="_Toc165192991"/>
      <w:bookmarkStart w:id="17" w:name="_Toc165193428"/>
      <w:bookmarkStart w:id="18" w:name="_Toc166995978"/>
      <w:bookmarkStart w:id="19" w:name="_Toc169927012"/>
      <w:bookmarkStart w:id="20" w:name="_Toc169927187"/>
      <w:bookmarkStart w:id="21" w:name="_Toc169927288"/>
      <w:bookmarkStart w:id="22" w:name="_Toc170119222"/>
      <w:bookmarkStart w:id="23" w:name="_Toc170119580"/>
      <w:bookmarkStart w:id="24" w:name="_Toc170120409"/>
      <w:bookmarkStart w:id="25" w:name="_Toc170205224"/>
      <w:bookmarkStart w:id="26" w:name="_Toc170272759"/>
      <w:bookmarkStart w:id="27" w:name="_Toc170275206"/>
      <w:bookmarkStart w:id="28" w:name="_Toc175708660"/>
      <w:bookmarkStart w:id="29" w:name="_Toc178406133"/>
      <w:bookmarkStart w:id="30" w:name="_Toc178407901"/>
      <w:bookmarkStart w:id="31" w:name="_Toc178472287"/>
      <w:r w:rsidRPr="002F4411">
        <w:rPr>
          <w:rFonts w:ascii="Times New Roman" w:eastAsia="Times New Roman" w:hAnsi="Times New Roman" w:cs="Times New Roman"/>
          <w:b/>
          <w:bCs/>
          <w:color w:val="000000" w:themeColor="text1"/>
          <w:sz w:val="24"/>
          <w:szCs w:val="24"/>
          <w:lang w:eastAsia="et-EE"/>
        </w:rPr>
        <w:lastRenderedPageBreak/>
        <w:t>Reguleerimisala</w:t>
      </w:r>
      <w:bookmarkEnd w:id="7"/>
      <w:r w:rsidRPr="002F4411">
        <w:rPr>
          <w:rFonts w:ascii="Times New Roman" w:eastAsia="Times New Roman" w:hAnsi="Times New Roman" w:cs="Times New Roman"/>
          <w:b/>
          <w:bCs/>
          <w:color w:val="000000" w:themeColor="text1"/>
          <w:sz w:val="24"/>
          <w:szCs w:val="24"/>
          <w:lang w:eastAsia="et-EE"/>
        </w:rPr>
        <w:t xml:space="preserve"> </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2F4411">
        <w:rPr>
          <w:rFonts w:ascii="Times New Roman" w:hAnsi="Times New Roman" w:cs="Times New Roman"/>
          <w:b/>
          <w:sz w:val="24"/>
          <w:szCs w:val="24"/>
        </w:rPr>
        <w:t>ja seosed Eesti riigi eesmärkidega</w:t>
      </w:r>
      <w:r w:rsidRPr="002F4411">
        <w:rPr>
          <w:rFonts w:ascii="Times New Roman" w:hAnsi="Times New Roman" w:cs="Times New Roman"/>
          <w:sz w:val="24"/>
          <w:szCs w:val="24"/>
        </w:rPr>
        <w:t xml:space="preserve"> </w:t>
      </w:r>
    </w:p>
    <w:p w14:paraId="371782FB" w14:textId="77777777" w:rsidR="00156D2C" w:rsidRPr="002F4411" w:rsidRDefault="00156D2C" w:rsidP="00156D2C">
      <w:pPr>
        <w:spacing w:before="240" w:after="0" w:line="240" w:lineRule="auto"/>
        <w:ind w:left="567"/>
        <w:jc w:val="both"/>
        <w:rPr>
          <w:rFonts w:ascii="Times New Roman" w:hAnsi="Times New Roman" w:cs="Times New Roman"/>
          <w:sz w:val="24"/>
          <w:szCs w:val="24"/>
        </w:rPr>
      </w:pPr>
      <w:r w:rsidRPr="002F4411">
        <w:rPr>
          <w:rFonts w:ascii="Times New Roman" w:hAnsi="Times New Roman" w:cs="Times New Roman"/>
          <w:sz w:val="24"/>
          <w:szCs w:val="24"/>
        </w:rPr>
        <w:t xml:space="preserve">Käskkirjaga </w:t>
      </w:r>
      <w:r w:rsidRPr="00323ED3">
        <w:rPr>
          <w:rFonts w:ascii="Times New Roman" w:hAnsi="Times New Roman" w:cs="Times New Roman"/>
          <w:sz w:val="24"/>
          <w:szCs w:val="24"/>
        </w:rPr>
        <w:t xml:space="preserve">reguleeritakse siseministri 12. detsembri 2022. a käskkirjaga nr 1-3/96 kinnitatud Sisejulgeolekufondi 2021–2027 rahastamiskava meetme nr 3.3 „Kuritegevuse ennetamine ja koolituste kaudu </w:t>
      </w:r>
      <w:proofErr w:type="spellStart"/>
      <w:r w:rsidRPr="00323ED3">
        <w:rPr>
          <w:rFonts w:ascii="Times New Roman" w:hAnsi="Times New Roman" w:cs="Times New Roman"/>
          <w:sz w:val="24"/>
          <w:szCs w:val="24"/>
        </w:rPr>
        <w:t>siseturvalisuse</w:t>
      </w:r>
      <w:proofErr w:type="spellEnd"/>
      <w:r w:rsidRPr="002F4411">
        <w:rPr>
          <w:rFonts w:ascii="Times New Roman" w:hAnsi="Times New Roman" w:cs="Times New Roman"/>
          <w:sz w:val="24"/>
          <w:szCs w:val="24"/>
        </w:rPr>
        <w:t xml:space="preserve"> valdkonna suutlikkuse suurendamine“ toetuse andmise ja kasutamise tingimusi </w:t>
      </w:r>
      <w:r>
        <w:rPr>
          <w:rFonts w:ascii="Times New Roman" w:hAnsi="Times New Roman" w:cs="Times New Roman"/>
          <w:sz w:val="24"/>
          <w:szCs w:val="24"/>
        </w:rPr>
        <w:t>ning</w:t>
      </w:r>
      <w:r w:rsidRPr="002F4411">
        <w:rPr>
          <w:rFonts w:ascii="Times New Roman" w:hAnsi="Times New Roman" w:cs="Times New Roman"/>
          <w:sz w:val="24"/>
          <w:szCs w:val="24"/>
        </w:rPr>
        <w:t xml:space="preserve"> korda. </w:t>
      </w:r>
    </w:p>
    <w:p w14:paraId="1C089D9E" w14:textId="2EF48234" w:rsidR="00156D2C" w:rsidRPr="002F4411" w:rsidRDefault="00156D2C" w:rsidP="00172E86">
      <w:pPr>
        <w:spacing w:before="240" w:after="0" w:line="240" w:lineRule="auto"/>
        <w:ind w:left="567" w:hanging="567"/>
        <w:jc w:val="both"/>
        <w:rPr>
          <w:rFonts w:ascii="Times New Roman" w:hAnsi="Times New Roman" w:cs="Times New Roman"/>
          <w:sz w:val="24"/>
          <w:szCs w:val="24"/>
        </w:rPr>
      </w:pPr>
      <w:r w:rsidRPr="002F4411">
        <w:rPr>
          <w:rFonts w:ascii="Times New Roman" w:hAnsi="Times New Roman" w:cs="Times New Roman"/>
          <w:sz w:val="24"/>
          <w:szCs w:val="24"/>
        </w:rPr>
        <w:t xml:space="preserve">1.1. </w:t>
      </w:r>
      <w:r w:rsidR="00BD64CF">
        <w:rPr>
          <w:rFonts w:ascii="Times New Roman" w:hAnsi="Times New Roman" w:cs="Times New Roman"/>
          <w:sz w:val="24"/>
          <w:szCs w:val="24"/>
        </w:rPr>
        <w:tab/>
      </w:r>
      <w:r w:rsidRPr="002F4411">
        <w:rPr>
          <w:rFonts w:ascii="Times New Roman" w:hAnsi="Times New Roman" w:cs="Times New Roman"/>
          <w:sz w:val="24"/>
          <w:szCs w:val="24"/>
        </w:rPr>
        <w:t xml:space="preserve">Seosed  Sisejulgeolekufondi (edaspidi </w:t>
      </w:r>
      <w:r w:rsidRPr="005D3B0D">
        <w:rPr>
          <w:rFonts w:ascii="Times New Roman" w:hAnsi="Times New Roman" w:cs="Times New Roman"/>
          <w:i/>
          <w:sz w:val="24"/>
          <w:szCs w:val="24"/>
        </w:rPr>
        <w:t>ISF</w:t>
      </w:r>
      <w:r w:rsidRPr="002F4411">
        <w:rPr>
          <w:rFonts w:ascii="Times New Roman" w:hAnsi="Times New Roman" w:cs="Times New Roman"/>
          <w:sz w:val="24"/>
          <w:szCs w:val="24"/>
        </w:rPr>
        <w:t>) ja Eesti riigi eesmärkidega</w:t>
      </w:r>
    </w:p>
    <w:p w14:paraId="1193865A" w14:textId="77777777" w:rsidR="00156D2C" w:rsidRPr="002F4411" w:rsidRDefault="00156D2C" w:rsidP="00FC1B61">
      <w:pPr>
        <w:pStyle w:val="ListParagraph"/>
        <w:keepNext/>
        <w:numPr>
          <w:ilvl w:val="2"/>
          <w:numId w:val="2"/>
        </w:numPr>
        <w:spacing w:after="0" w:line="240" w:lineRule="auto"/>
        <w:ind w:left="567" w:hanging="567"/>
        <w:jc w:val="both"/>
        <w:outlineLvl w:val="1"/>
        <w:rPr>
          <w:rFonts w:ascii="Times New Roman" w:hAnsi="Times New Roman" w:cs="Times New Roman"/>
          <w:sz w:val="24"/>
          <w:szCs w:val="24"/>
        </w:rPr>
      </w:pPr>
      <w:r w:rsidRPr="002F4411">
        <w:rPr>
          <w:rFonts w:ascii="Times New Roman" w:eastAsia="Times New Roman" w:hAnsi="Times New Roman" w:cs="Times New Roman"/>
          <w:bCs/>
          <w:color w:val="000000" w:themeColor="text1"/>
          <w:sz w:val="24"/>
          <w:szCs w:val="24"/>
        </w:rPr>
        <w:t xml:space="preserve">Toetuse andmise tingimused (edaspidi </w:t>
      </w:r>
      <w:r w:rsidRPr="005D3B0D">
        <w:rPr>
          <w:rFonts w:ascii="Times New Roman" w:eastAsia="Times New Roman" w:hAnsi="Times New Roman" w:cs="Times New Roman"/>
          <w:bCs/>
          <w:i/>
          <w:color w:val="000000" w:themeColor="text1"/>
          <w:sz w:val="24"/>
          <w:szCs w:val="24"/>
        </w:rPr>
        <w:t>TAT</w:t>
      </w:r>
      <w:r w:rsidRPr="002F4411">
        <w:rPr>
          <w:rFonts w:ascii="Times New Roman" w:eastAsia="Times New Roman" w:hAnsi="Times New Roman" w:cs="Times New Roman"/>
          <w:bCs/>
          <w:color w:val="000000" w:themeColor="text1"/>
          <w:sz w:val="24"/>
          <w:szCs w:val="24"/>
        </w:rPr>
        <w:t xml:space="preserve">) </w:t>
      </w:r>
      <w:r w:rsidRPr="00B0740A">
        <w:rPr>
          <w:rFonts w:ascii="Times New Roman" w:eastAsia="Times New Roman" w:hAnsi="Times New Roman" w:cs="Times New Roman"/>
          <w:bCs/>
          <w:sz w:val="24"/>
          <w:szCs w:val="24"/>
        </w:rPr>
        <w:t xml:space="preserve">on seotud </w:t>
      </w:r>
      <w:r w:rsidRPr="00B0740A">
        <w:rPr>
          <w:rFonts w:ascii="Times New Roman" w:hAnsi="Times New Roman" w:cs="Times New Roman"/>
          <w:sz w:val="24"/>
          <w:szCs w:val="24"/>
        </w:rPr>
        <w:t>Euroopa Parlamendi ja nõukogu määruse (EL) 2021/1149</w:t>
      </w:r>
      <w:r w:rsidRPr="00B0740A">
        <w:rPr>
          <w:rStyle w:val="FootnoteReference"/>
          <w:rFonts w:ascii="Times New Roman" w:hAnsi="Times New Roman" w:cs="Times New Roman"/>
          <w:sz w:val="24"/>
          <w:szCs w:val="24"/>
        </w:rPr>
        <w:footnoteReference w:id="1"/>
      </w:r>
      <w:r w:rsidRPr="00B0740A">
        <w:rPr>
          <w:rFonts w:ascii="Times New Roman" w:hAnsi="Times New Roman" w:cs="Times New Roman"/>
          <w:sz w:val="24"/>
          <w:szCs w:val="24"/>
        </w:rPr>
        <w:t xml:space="preserve"> (edaspidi </w:t>
      </w:r>
      <w:proofErr w:type="spellStart"/>
      <w:r w:rsidRPr="00B0740A">
        <w:rPr>
          <w:rFonts w:ascii="Times New Roman" w:hAnsi="Times New Roman" w:cs="Times New Roman"/>
          <w:i/>
          <w:sz w:val="24"/>
          <w:szCs w:val="24"/>
        </w:rPr>
        <w:t>ISFi</w:t>
      </w:r>
      <w:proofErr w:type="spellEnd"/>
      <w:r w:rsidRPr="00B0740A">
        <w:rPr>
          <w:rFonts w:ascii="Times New Roman" w:hAnsi="Times New Roman" w:cs="Times New Roman"/>
          <w:i/>
          <w:sz w:val="24"/>
          <w:szCs w:val="24"/>
        </w:rPr>
        <w:t xml:space="preserve"> määrus</w:t>
      </w:r>
      <w:r w:rsidRPr="00B0740A">
        <w:rPr>
          <w:rFonts w:ascii="Times New Roman" w:hAnsi="Times New Roman" w:cs="Times New Roman"/>
          <w:sz w:val="24"/>
          <w:szCs w:val="24"/>
        </w:rPr>
        <w:t xml:space="preserve">) </w:t>
      </w:r>
      <w:bookmarkStart w:id="32" w:name="_Hlk119400469"/>
      <w:r w:rsidRPr="00B0740A">
        <w:rPr>
          <w:rFonts w:ascii="Times New Roman" w:hAnsi="Times New Roman" w:cs="Times New Roman"/>
          <w:sz w:val="24"/>
          <w:szCs w:val="24"/>
        </w:rPr>
        <w:t xml:space="preserve">artikli 3 punktis 1 toodud </w:t>
      </w:r>
      <w:bookmarkEnd w:id="32"/>
      <w:proofErr w:type="spellStart"/>
      <w:r w:rsidRPr="00B0740A">
        <w:rPr>
          <w:rFonts w:ascii="Times New Roman" w:eastAsia="Times New Roman" w:hAnsi="Times New Roman" w:cs="Times New Roman"/>
          <w:bCs/>
          <w:sz w:val="24"/>
          <w:szCs w:val="24"/>
        </w:rPr>
        <w:t>ISFi</w:t>
      </w:r>
      <w:proofErr w:type="spellEnd"/>
      <w:r w:rsidRPr="00B0740A">
        <w:rPr>
          <w:rFonts w:ascii="Times New Roman" w:eastAsia="Times New Roman" w:hAnsi="Times New Roman" w:cs="Times New Roman"/>
          <w:bCs/>
          <w:sz w:val="24"/>
          <w:szCs w:val="24"/>
        </w:rPr>
        <w:t xml:space="preserve"> poliitikaeesmärgiga „</w:t>
      </w:r>
      <w:r w:rsidRPr="00B0740A">
        <w:rPr>
          <w:rFonts w:ascii="Times New Roman" w:hAnsi="Times New Roman" w:cs="Times New Roman"/>
          <w:sz w:val="24"/>
          <w:szCs w:val="24"/>
        </w:rPr>
        <w:t xml:space="preserve">Aidata tagada kõrget julgeolekutaset liidus, eelkõige ennetades terrorismi ja radikaliseerumist, rasket ja organiseeritud kuritegevust ja küberkuritegevust ja võideldes nende vastu, abistades ja kaitstes kuritegevuse ohvreid ja valmistudes ette Sisejulgeolekufondi kohaldamisalasse kuuluvateks julgeolekuintsidentideks, riskideks ja kriisideks, tagades </w:t>
      </w:r>
      <w:proofErr w:type="spellStart"/>
      <w:r w:rsidRPr="00B0740A">
        <w:rPr>
          <w:rFonts w:ascii="Times New Roman" w:hAnsi="Times New Roman" w:cs="Times New Roman"/>
          <w:sz w:val="24"/>
          <w:szCs w:val="24"/>
        </w:rPr>
        <w:t>nendevastase</w:t>
      </w:r>
      <w:proofErr w:type="spellEnd"/>
      <w:r w:rsidRPr="00B0740A">
        <w:rPr>
          <w:rFonts w:ascii="Times New Roman" w:hAnsi="Times New Roman" w:cs="Times New Roman"/>
          <w:sz w:val="24"/>
          <w:szCs w:val="24"/>
        </w:rPr>
        <w:t xml:space="preserve"> kaitse ja neid tõhusalt juhtides</w:t>
      </w:r>
      <w:r w:rsidRPr="00B0740A">
        <w:rPr>
          <w:rFonts w:ascii="Times New Roman" w:eastAsia="Times New Roman" w:hAnsi="Times New Roman" w:cs="Times New Roman"/>
          <w:bCs/>
          <w:sz w:val="24"/>
          <w:szCs w:val="24"/>
        </w:rPr>
        <w:t xml:space="preserve">“ ning </w:t>
      </w:r>
      <w:proofErr w:type="spellStart"/>
      <w:r w:rsidRPr="00B0740A">
        <w:rPr>
          <w:rFonts w:ascii="Times New Roman" w:eastAsia="Times New Roman" w:hAnsi="Times New Roman" w:cs="Times New Roman"/>
          <w:bCs/>
          <w:sz w:val="24"/>
          <w:szCs w:val="24"/>
        </w:rPr>
        <w:t>ISFi</w:t>
      </w:r>
      <w:proofErr w:type="spellEnd"/>
      <w:r w:rsidRPr="00B0740A">
        <w:rPr>
          <w:rFonts w:ascii="Times New Roman" w:eastAsia="Times New Roman" w:hAnsi="Times New Roman" w:cs="Times New Roman"/>
          <w:bCs/>
          <w:sz w:val="24"/>
          <w:szCs w:val="24"/>
        </w:rPr>
        <w:t xml:space="preserve"> määruse </w:t>
      </w:r>
      <w:r w:rsidRPr="00B0740A">
        <w:rPr>
          <w:rFonts w:ascii="Times New Roman" w:hAnsi="Times New Roman" w:cs="Times New Roman"/>
          <w:sz w:val="24"/>
          <w:szCs w:val="24"/>
        </w:rPr>
        <w:t xml:space="preserve">artikli 3 punktis 2 toodud </w:t>
      </w:r>
      <w:r w:rsidRPr="00B0740A">
        <w:rPr>
          <w:rFonts w:ascii="Times New Roman" w:eastAsia="Times New Roman" w:hAnsi="Times New Roman" w:cs="Times New Roman"/>
          <w:bCs/>
          <w:sz w:val="24"/>
          <w:szCs w:val="24"/>
        </w:rPr>
        <w:t xml:space="preserve">erieesmärgiga </w:t>
      </w:r>
      <w:r w:rsidRPr="00B0740A">
        <w:rPr>
          <w:rFonts w:ascii="Times New Roman" w:eastAsia="Times New Roman" w:hAnsi="Times New Roman" w:cs="Times New Roman"/>
          <w:sz w:val="24"/>
          <w:szCs w:val="24"/>
        </w:rPr>
        <w:t>nr 3 „</w:t>
      </w:r>
      <w:r w:rsidRPr="00B0740A">
        <w:rPr>
          <w:rFonts w:ascii="Times New Roman" w:hAnsi="Times New Roman" w:cs="Times New Roman"/>
          <w:sz w:val="24"/>
          <w:szCs w:val="24"/>
        </w:rPr>
        <w:t xml:space="preserve">Toetada liikmesriikide suutlikkuse suurendamist seoses kuritegevuse, terrorismi ja radikaliseerumise </w:t>
      </w:r>
      <w:r w:rsidRPr="002F4411">
        <w:rPr>
          <w:rFonts w:ascii="Times New Roman" w:hAnsi="Times New Roman" w:cs="Times New Roman"/>
          <w:sz w:val="24"/>
          <w:szCs w:val="24"/>
        </w:rPr>
        <w:t>ennetamisel ja nende vastu võitlemisel ning julgeolekuintsidentide, riskide ja kriiside juhtimisel, muu hulgas eri liikmesriikide avaliku sektori asutuste, asjaomaste liidu organite, ametite või asutuste, kodanikuühiskonna ja erasektori partnerite tihedama koostöö kaudu.“.</w:t>
      </w:r>
    </w:p>
    <w:p w14:paraId="6395D6E7" w14:textId="77777777" w:rsidR="00156D2C" w:rsidRPr="002F4411" w:rsidRDefault="00156D2C" w:rsidP="00156D2C">
      <w:pPr>
        <w:pStyle w:val="ListParagraph"/>
        <w:keepNext/>
        <w:spacing w:before="240" w:line="240" w:lineRule="auto"/>
        <w:ind w:left="567"/>
        <w:jc w:val="both"/>
        <w:outlineLvl w:val="1"/>
        <w:rPr>
          <w:rFonts w:ascii="Times New Roman" w:eastAsia="Times New Roman" w:hAnsi="Times New Roman" w:cs="Times New Roman"/>
          <w:b/>
          <w:bCs/>
          <w:color w:val="000000" w:themeColor="text1"/>
          <w:sz w:val="24"/>
          <w:szCs w:val="24"/>
          <w:lang w:eastAsia="et-EE"/>
        </w:rPr>
      </w:pPr>
    </w:p>
    <w:p w14:paraId="06623C34" w14:textId="77777777" w:rsidR="00156D2C" w:rsidRPr="00B0740A" w:rsidRDefault="00156D2C" w:rsidP="00156D2C">
      <w:pPr>
        <w:pStyle w:val="ListParagraph"/>
        <w:keepNext/>
        <w:spacing w:before="240" w:line="240" w:lineRule="auto"/>
        <w:ind w:left="567"/>
        <w:jc w:val="both"/>
        <w:outlineLvl w:val="1"/>
        <w:rPr>
          <w:rFonts w:ascii="Times New Roman" w:eastAsia="Times New Roman" w:hAnsi="Times New Roman" w:cs="Times New Roman"/>
          <w:bCs/>
          <w:sz w:val="24"/>
          <w:szCs w:val="24"/>
          <w:lang w:eastAsia="et-EE"/>
        </w:rPr>
      </w:pPr>
      <w:r w:rsidRPr="00B0740A">
        <w:rPr>
          <w:rFonts w:ascii="Times New Roman" w:eastAsia="Times New Roman" w:hAnsi="Times New Roman" w:cs="Times New Roman"/>
          <w:bCs/>
          <w:sz w:val="24"/>
          <w:szCs w:val="24"/>
          <w:lang w:eastAsia="et-EE"/>
        </w:rPr>
        <w:t>TAT sätestatud toetatavad tegevused kuuluvad järgmiste sekkumise liikide alla:</w:t>
      </w:r>
    </w:p>
    <w:p w14:paraId="01AC5A08" w14:textId="77777777" w:rsidR="00156D2C" w:rsidRPr="00B0740A" w:rsidRDefault="00156D2C" w:rsidP="00156D2C">
      <w:pPr>
        <w:pStyle w:val="ListParagraph"/>
        <w:keepNext/>
        <w:numPr>
          <w:ilvl w:val="0"/>
          <w:numId w:val="26"/>
        </w:numPr>
        <w:spacing w:before="240" w:line="240" w:lineRule="auto"/>
        <w:jc w:val="both"/>
        <w:outlineLvl w:val="1"/>
        <w:rPr>
          <w:rFonts w:ascii="Times New Roman" w:eastAsia="Times New Roman" w:hAnsi="Times New Roman" w:cs="Times New Roman"/>
          <w:bCs/>
          <w:sz w:val="24"/>
          <w:szCs w:val="24"/>
          <w:lang w:eastAsia="et-EE"/>
        </w:rPr>
      </w:pPr>
      <w:r w:rsidRPr="00B0740A">
        <w:rPr>
          <w:rFonts w:ascii="Times New Roman" w:eastAsia="Times New Roman" w:hAnsi="Times New Roman" w:cs="Times New Roman"/>
          <w:bCs/>
          <w:sz w:val="24"/>
          <w:szCs w:val="24"/>
          <w:lang w:eastAsia="et-EE"/>
        </w:rPr>
        <w:t>koolitus;</w:t>
      </w:r>
    </w:p>
    <w:p w14:paraId="4C068ECA" w14:textId="77777777" w:rsidR="00156D2C" w:rsidRPr="002F4411" w:rsidRDefault="00156D2C" w:rsidP="00156D2C">
      <w:pPr>
        <w:pStyle w:val="ListParagraph"/>
        <w:keepNext/>
        <w:numPr>
          <w:ilvl w:val="0"/>
          <w:numId w:val="26"/>
        </w:numPr>
        <w:spacing w:before="240" w:line="240" w:lineRule="auto"/>
        <w:jc w:val="both"/>
        <w:outlineLvl w:val="1"/>
        <w:rPr>
          <w:rFonts w:ascii="Times New Roman" w:eastAsia="Times New Roman" w:hAnsi="Times New Roman" w:cs="Times New Roman"/>
          <w:bCs/>
          <w:color w:val="000000" w:themeColor="text1"/>
          <w:sz w:val="24"/>
          <w:szCs w:val="24"/>
          <w:lang w:eastAsia="et-EE"/>
        </w:rPr>
      </w:pPr>
      <w:r w:rsidRPr="002F4411">
        <w:rPr>
          <w:rFonts w:ascii="Times New Roman" w:eastAsia="Times New Roman" w:hAnsi="Times New Roman" w:cs="Times New Roman"/>
          <w:bCs/>
          <w:color w:val="000000" w:themeColor="text1"/>
          <w:sz w:val="24"/>
          <w:szCs w:val="24"/>
          <w:lang w:eastAsia="et-EE"/>
        </w:rPr>
        <w:t>parimate tavade vahetamine, õpikojad, konverentsid, üritused, teadlikkuse suurendamine, kampaaniad, teavitusmeetmed;</w:t>
      </w:r>
    </w:p>
    <w:p w14:paraId="32A0C9D5" w14:textId="77777777" w:rsidR="00156D2C" w:rsidRPr="002F4411" w:rsidRDefault="00156D2C" w:rsidP="00156D2C">
      <w:pPr>
        <w:pStyle w:val="ListParagraph"/>
        <w:keepNext/>
        <w:numPr>
          <w:ilvl w:val="0"/>
          <w:numId w:val="26"/>
        </w:numPr>
        <w:spacing w:before="240" w:line="240" w:lineRule="auto"/>
        <w:jc w:val="both"/>
        <w:outlineLvl w:val="1"/>
        <w:rPr>
          <w:rFonts w:ascii="Times New Roman" w:eastAsia="Times New Roman" w:hAnsi="Times New Roman" w:cs="Times New Roman"/>
          <w:bCs/>
          <w:color w:val="000000" w:themeColor="text1"/>
          <w:sz w:val="24"/>
          <w:szCs w:val="24"/>
          <w:lang w:eastAsia="et-EE"/>
        </w:rPr>
      </w:pPr>
      <w:r w:rsidRPr="002F4411">
        <w:rPr>
          <w:rFonts w:ascii="Times New Roman" w:eastAsia="Times New Roman" w:hAnsi="Times New Roman" w:cs="Times New Roman"/>
          <w:bCs/>
          <w:color w:val="000000" w:themeColor="text1"/>
          <w:sz w:val="24"/>
          <w:szCs w:val="24"/>
          <w:lang w:eastAsia="et-EE"/>
        </w:rPr>
        <w:t>uuringud, katseprojektid, riskide hindamine.</w:t>
      </w:r>
    </w:p>
    <w:p w14:paraId="5D6BB0D1" w14:textId="77777777" w:rsidR="00156D2C" w:rsidRPr="002F4411" w:rsidRDefault="00156D2C" w:rsidP="00156D2C">
      <w:pPr>
        <w:pStyle w:val="ListParagraph"/>
        <w:keepNext/>
        <w:spacing w:before="240" w:line="240" w:lineRule="auto"/>
        <w:ind w:left="567"/>
        <w:jc w:val="both"/>
        <w:outlineLvl w:val="1"/>
        <w:rPr>
          <w:rFonts w:ascii="Times New Roman" w:eastAsia="Times New Roman" w:hAnsi="Times New Roman" w:cs="Times New Roman"/>
          <w:b/>
          <w:bCs/>
          <w:color w:val="000000" w:themeColor="text1"/>
          <w:sz w:val="24"/>
          <w:szCs w:val="24"/>
          <w:lang w:eastAsia="et-EE"/>
        </w:rPr>
      </w:pPr>
    </w:p>
    <w:p w14:paraId="076B23DC" w14:textId="77777777" w:rsidR="00156D2C" w:rsidRPr="002F4411" w:rsidRDefault="00156D2C" w:rsidP="00156D2C">
      <w:pPr>
        <w:pStyle w:val="ListParagraph"/>
        <w:keepNext/>
        <w:numPr>
          <w:ilvl w:val="2"/>
          <w:numId w:val="2"/>
        </w:numPr>
        <w:spacing w:before="240" w:line="240" w:lineRule="auto"/>
        <w:ind w:left="567" w:hanging="567"/>
        <w:jc w:val="both"/>
        <w:outlineLvl w:val="1"/>
        <w:rPr>
          <w:rFonts w:ascii="Times New Roman" w:hAnsi="Times New Roman" w:cs="Times New Roman"/>
          <w:sz w:val="24"/>
          <w:szCs w:val="24"/>
        </w:rPr>
      </w:pPr>
      <w:r w:rsidRPr="002F4411">
        <w:rPr>
          <w:rFonts w:ascii="Times New Roman" w:hAnsi="Times New Roman" w:cs="Times New Roman"/>
          <w:sz w:val="24"/>
          <w:szCs w:val="24"/>
        </w:rPr>
        <w:t xml:space="preserve">Eesti riigi pikaajalise arengustrateegia „Eesti 2035“ eesmärk on kasvatada ja toetada meie inimeste heaolu nii, et Eesti oleks ka kahekümne aasta pärast parim paik elamiseks ja töötamiseks. </w:t>
      </w:r>
      <w:proofErr w:type="spellStart"/>
      <w:r w:rsidRPr="002F4411">
        <w:rPr>
          <w:rFonts w:ascii="Times New Roman" w:hAnsi="Times New Roman" w:cs="Times New Roman"/>
          <w:sz w:val="24"/>
          <w:szCs w:val="24"/>
        </w:rPr>
        <w:t>TAT</w:t>
      </w:r>
      <w:r>
        <w:rPr>
          <w:rFonts w:ascii="Times New Roman" w:hAnsi="Times New Roman" w:cs="Times New Roman"/>
          <w:sz w:val="24"/>
          <w:szCs w:val="24"/>
        </w:rPr>
        <w:t>i</w:t>
      </w:r>
      <w:proofErr w:type="spellEnd"/>
      <w:r w:rsidRPr="002F4411">
        <w:rPr>
          <w:rFonts w:ascii="Times New Roman" w:hAnsi="Times New Roman" w:cs="Times New Roman"/>
          <w:sz w:val="24"/>
          <w:szCs w:val="24"/>
        </w:rPr>
        <w:t xml:space="preserve"> tegevused on seotud strateegia „Eesti 2035“ riigivalitsemise sihtidega, aidates kaasa riigi sujuva toimimise ning riigi julgeoleku ja turvalisuse parandamise eesmärkide täitmisele. Selleks koolitatakse õiguskaitseasutuste (kohtute ja prokuratuuri) töötajaid. Strateegia üheks sihiks on, et võimu </w:t>
      </w:r>
      <w:r w:rsidRPr="002F4411">
        <w:rPr>
          <w:rFonts w:ascii="Times New Roman" w:hAnsi="Times New Roman" w:cs="Times New Roman"/>
          <w:color w:val="000000"/>
          <w:sz w:val="24"/>
          <w:szCs w:val="24"/>
          <w:shd w:val="clear" w:color="auto" w:fill="FFFFFF"/>
        </w:rPr>
        <w:t xml:space="preserve">teostatakse avalikes huvides ausalt ja läbipaistvalt, järgides õigusriigi põhimõtteid ning tagades inimeste põhiõigused ja vabadused. Eesti on valvatud ja kaitstud. Samuti on </w:t>
      </w:r>
      <w:proofErr w:type="spellStart"/>
      <w:r w:rsidRPr="002F4411">
        <w:rPr>
          <w:rFonts w:ascii="Times New Roman" w:hAnsi="Times New Roman" w:cs="Times New Roman"/>
          <w:color w:val="000000"/>
          <w:sz w:val="24"/>
          <w:szCs w:val="24"/>
          <w:shd w:val="clear" w:color="auto" w:fill="FFFFFF"/>
        </w:rPr>
        <w:t>TATi</w:t>
      </w:r>
      <w:proofErr w:type="spellEnd"/>
      <w:r w:rsidRPr="002F4411">
        <w:rPr>
          <w:rFonts w:ascii="Times New Roman" w:hAnsi="Times New Roman" w:cs="Times New Roman"/>
          <w:color w:val="000000"/>
          <w:sz w:val="24"/>
          <w:szCs w:val="24"/>
          <w:shd w:val="clear" w:color="auto" w:fill="FFFFFF"/>
        </w:rPr>
        <w:t xml:space="preserve"> tegevustel seos </w:t>
      </w:r>
      <w:r w:rsidRPr="002F4411">
        <w:rPr>
          <w:rFonts w:ascii="Times New Roman" w:hAnsi="Times New Roman" w:cs="Times New Roman"/>
          <w:sz w:val="24"/>
          <w:szCs w:val="24"/>
        </w:rPr>
        <w:t xml:space="preserve">„Eesti 2035“ </w:t>
      </w:r>
      <w:r w:rsidRPr="002F4411">
        <w:rPr>
          <w:rFonts w:ascii="Times New Roman" w:hAnsi="Times New Roman" w:cs="Times New Roman"/>
          <w:color w:val="000000"/>
          <w:sz w:val="24"/>
          <w:szCs w:val="24"/>
          <w:shd w:val="clear" w:color="auto" w:fill="FFFFFF"/>
        </w:rPr>
        <w:t xml:space="preserve">sihiga </w:t>
      </w:r>
      <w:r>
        <w:rPr>
          <w:rFonts w:ascii="Times New Roman" w:hAnsi="Times New Roman" w:cs="Times New Roman"/>
          <w:color w:val="000000"/>
          <w:sz w:val="24"/>
          <w:szCs w:val="24"/>
          <w:shd w:val="clear" w:color="auto" w:fill="FFFFFF"/>
        </w:rPr>
        <w:t>nr 4 „i</w:t>
      </w:r>
      <w:r w:rsidRPr="002F4411">
        <w:rPr>
          <w:rFonts w:ascii="Times New Roman" w:hAnsi="Times New Roman" w:cs="Times New Roman"/>
          <w:color w:val="000000"/>
          <w:sz w:val="24"/>
          <w:szCs w:val="24"/>
          <w:shd w:val="clear" w:color="auto" w:fill="FFFFFF"/>
        </w:rPr>
        <w:t>nimene, ühiskond ja elukeskkond</w:t>
      </w:r>
      <w:r>
        <w:rPr>
          <w:rFonts w:ascii="Times New Roman" w:hAnsi="Times New Roman" w:cs="Times New Roman"/>
          <w:color w:val="000000"/>
          <w:sz w:val="24"/>
          <w:szCs w:val="24"/>
          <w:shd w:val="clear" w:color="auto" w:fill="FFFFFF"/>
        </w:rPr>
        <w:t>“</w:t>
      </w:r>
      <w:r w:rsidRPr="002F4411">
        <w:rPr>
          <w:rFonts w:ascii="Times New Roman" w:hAnsi="Times New Roman" w:cs="Times New Roman"/>
          <w:color w:val="000000"/>
          <w:sz w:val="24"/>
          <w:szCs w:val="24"/>
          <w:shd w:val="clear" w:color="auto" w:fill="FFFFFF"/>
        </w:rPr>
        <w:t xml:space="preserve">, kuna suureneb inimeste teadlikkus küberruumise valitsevatest ohtudest, sh veebis levivatest ohtudest lastele, kasvab oskus märgata ning ennetada väärkohtlemist küberruumis. </w:t>
      </w:r>
      <w:proofErr w:type="spellStart"/>
      <w:r w:rsidRPr="002F4411">
        <w:rPr>
          <w:rFonts w:ascii="Times New Roman" w:hAnsi="Times New Roman" w:cs="Times New Roman"/>
          <w:sz w:val="24"/>
          <w:szCs w:val="24"/>
        </w:rPr>
        <w:t>TAT</w:t>
      </w:r>
      <w:r>
        <w:rPr>
          <w:rFonts w:ascii="Times New Roman" w:hAnsi="Times New Roman" w:cs="Times New Roman"/>
          <w:sz w:val="24"/>
          <w:szCs w:val="24"/>
        </w:rPr>
        <w:t>i</w:t>
      </w:r>
      <w:proofErr w:type="spellEnd"/>
      <w:r w:rsidRPr="002F4411">
        <w:rPr>
          <w:rFonts w:ascii="Times New Roman" w:hAnsi="Times New Roman" w:cs="Times New Roman"/>
          <w:sz w:val="24"/>
          <w:szCs w:val="24"/>
        </w:rPr>
        <w:t xml:space="preserve"> tegevused panustavad „Eesti 2035“ näitajatesse: Eestit turvaliseks riigiks pidavate elanike osakaal, usaldus riigi institutsioonide vastu. </w:t>
      </w:r>
    </w:p>
    <w:p w14:paraId="344B71E9" w14:textId="77777777" w:rsidR="00156D2C" w:rsidRPr="002F4411" w:rsidRDefault="00156D2C" w:rsidP="00156D2C">
      <w:pPr>
        <w:pStyle w:val="ListParagraph"/>
        <w:keepNext/>
        <w:spacing w:before="240" w:line="240" w:lineRule="auto"/>
        <w:ind w:left="567"/>
        <w:jc w:val="both"/>
        <w:outlineLvl w:val="1"/>
        <w:rPr>
          <w:rFonts w:ascii="Times New Roman" w:hAnsi="Times New Roman" w:cs="Times New Roman"/>
          <w:sz w:val="24"/>
          <w:szCs w:val="24"/>
        </w:rPr>
      </w:pPr>
      <w:r w:rsidRPr="002F4411">
        <w:rPr>
          <w:rFonts w:ascii="Times New Roman" w:hAnsi="Times New Roman" w:cs="Times New Roman"/>
          <w:sz w:val="24"/>
          <w:szCs w:val="24"/>
        </w:rPr>
        <w:t>Projektide elluviijad vastutavad, et projektide tegevused aitavad lahendada „Eesti 2035“</w:t>
      </w:r>
      <w:r>
        <w:rPr>
          <w:rFonts w:ascii="Times New Roman" w:hAnsi="Times New Roman" w:cs="Times New Roman"/>
          <w:sz w:val="24"/>
          <w:szCs w:val="24"/>
        </w:rPr>
        <w:t xml:space="preserve"> toodud</w:t>
      </w:r>
      <w:r w:rsidRPr="002F4411">
        <w:rPr>
          <w:rFonts w:ascii="Times New Roman" w:hAnsi="Times New Roman" w:cs="Times New Roman"/>
          <w:sz w:val="24"/>
          <w:szCs w:val="24"/>
        </w:rPr>
        <w:t xml:space="preserve"> arenguvajadusi.  </w:t>
      </w:r>
    </w:p>
    <w:p w14:paraId="4D5DB9F5" w14:textId="77777777" w:rsidR="00156D2C" w:rsidRPr="002F4411" w:rsidRDefault="00156D2C" w:rsidP="00156D2C">
      <w:pPr>
        <w:pStyle w:val="ListParagraph"/>
        <w:spacing w:before="240" w:line="240" w:lineRule="auto"/>
        <w:rPr>
          <w:rFonts w:ascii="Times New Roman" w:eastAsiaTheme="minorEastAsia" w:hAnsi="Times New Roman" w:cs="Times New Roman"/>
          <w:color w:val="000000" w:themeColor="text1"/>
          <w:kern w:val="24"/>
          <w:sz w:val="24"/>
          <w:szCs w:val="24"/>
        </w:rPr>
      </w:pPr>
    </w:p>
    <w:p w14:paraId="1FB3BC54" w14:textId="77777777" w:rsidR="00156D2C" w:rsidRDefault="00156D2C" w:rsidP="00156D2C">
      <w:pPr>
        <w:pStyle w:val="ListParagraph"/>
        <w:keepNext/>
        <w:numPr>
          <w:ilvl w:val="2"/>
          <w:numId w:val="2"/>
        </w:numPr>
        <w:spacing w:before="240" w:line="240" w:lineRule="auto"/>
        <w:ind w:left="567" w:hanging="567"/>
        <w:jc w:val="both"/>
        <w:outlineLvl w:val="1"/>
        <w:rPr>
          <w:rFonts w:ascii="Times New Roman" w:eastAsiaTheme="minorEastAsia" w:hAnsi="Times New Roman" w:cs="Times New Roman"/>
          <w:color w:val="000000" w:themeColor="text1"/>
          <w:kern w:val="24"/>
          <w:sz w:val="24"/>
          <w:szCs w:val="24"/>
        </w:rPr>
      </w:pPr>
      <w:bookmarkStart w:id="33" w:name="_Hlk120284417"/>
      <w:r w:rsidRPr="00C00FBA">
        <w:rPr>
          <w:rFonts w:ascii="Times New Roman" w:hAnsi="Times New Roman" w:cs="Times New Roman"/>
          <w:sz w:val="24"/>
          <w:szCs w:val="24"/>
        </w:rPr>
        <w:t xml:space="preserve">TAT on koostatud tuginedes Siseturvalisuse arengukavale 2020–2030 ning </w:t>
      </w:r>
      <w:proofErr w:type="spellStart"/>
      <w:r w:rsidRPr="00C00FBA">
        <w:rPr>
          <w:rFonts w:ascii="Times New Roman" w:hAnsi="Times New Roman" w:cs="Times New Roman"/>
          <w:sz w:val="24"/>
          <w:szCs w:val="24"/>
        </w:rPr>
        <w:t>TATi</w:t>
      </w:r>
      <w:proofErr w:type="spellEnd"/>
      <w:r w:rsidRPr="00C00FBA">
        <w:rPr>
          <w:rFonts w:ascii="Times New Roman" w:hAnsi="Times New Roman" w:cs="Times New Roman"/>
          <w:sz w:val="24"/>
          <w:szCs w:val="24"/>
        </w:rPr>
        <w:t xml:space="preserve"> ettevalmistamisel on arvesse võetud Euroopa Komisjoni soovitusi </w:t>
      </w:r>
      <w:proofErr w:type="spellStart"/>
      <w:r w:rsidRPr="00C00FBA">
        <w:rPr>
          <w:rFonts w:ascii="Times New Roman" w:hAnsi="Times New Roman" w:cs="Times New Roman"/>
          <w:sz w:val="24"/>
          <w:szCs w:val="24"/>
        </w:rPr>
        <w:t>ISFi</w:t>
      </w:r>
      <w:proofErr w:type="spellEnd"/>
      <w:r w:rsidRPr="00C00FBA">
        <w:rPr>
          <w:rFonts w:ascii="Times New Roman" w:hAnsi="Times New Roman" w:cs="Times New Roman"/>
          <w:sz w:val="24"/>
          <w:szCs w:val="24"/>
        </w:rPr>
        <w:t xml:space="preserve"> vahendite kasutamiseks. </w:t>
      </w:r>
      <w:bookmarkEnd w:id="33"/>
      <w:r w:rsidRPr="00C00FBA">
        <w:rPr>
          <w:rFonts w:ascii="Times New Roman" w:hAnsi="Times New Roman" w:cs="Times New Roman"/>
          <w:sz w:val="24"/>
          <w:szCs w:val="24"/>
        </w:rPr>
        <w:t xml:space="preserve">TAT panustab Siseturvalisuse arengukava 2020–2030 </w:t>
      </w:r>
      <w:r w:rsidRPr="00C00FBA">
        <w:rPr>
          <w:rFonts w:ascii="Times New Roman" w:eastAsiaTheme="minorEastAsia" w:hAnsi="Times New Roman" w:cs="Times New Roman"/>
          <w:kern w:val="24"/>
          <w:sz w:val="24"/>
          <w:szCs w:val="24"/>
        </w:rPr>
        <w:t xml:space="preserve">eesmärgi „Ennetav ja turvalise elukeskkonna kujundamise“ ning „Kiire ja asjatundlik </w:t>
      </w:r>
      <w:r w:rsidRPr="00C00FBA">
        <w:rPr>
          <w:rFonts w:ascii="Times New Roman" w:eastAsiaTheme="minorEastAsia" w:hAnsi="Times New Roman" w:cs="Times New Roman"/>
          <w:color w:val="000000" w:themeColor="text1"/>
          <w:kern w:val="24"/>
          <w:sz w:val="24"/>
          <w:szCs w:val="24"/>
        </w:rPr>
        <w:t xml:space="preserve">abi“ täitmisse. </w:t>
      </w:r>
    </w:p>
    <w:p w14:paraId="4D4CB191" w14:textId="77777777" w:rsidR="00156D2C" w:rsidRPr="00C00FBA" w:rsidRDefault="00156D2C" w:rsidP="00156D2C">
      <w:pPr>
        <w:pStyle w:val="ListParagraph"/>
        <w:keepNext/>
        <w:spacing w:before="240" w:line="240" w:lineRule="auto"/>
        <w:ind w:left="567"/>
        <w:jc w:val="both"/>
        <w:outlineLvl w:val="1"/>
        <w:rPr>
          <w:rFonts w:ascii="Times New Roman" w:eastAsiaTheme="minorEastAsia" w:hAnsi="Times New Roman" w:cs="Times New Roman"/>
          <w:color w:val="000000" w:themeColor="text1"/>
          <w:kern w:val="24"/>
          <w:sz w:val="24"/>
          <w:szCs w:val="24"/>
        </w:rPr>
      </w:pPr>
    </w:p>
    <w:p w14:paraId="1244D35B" w14:textId="77777777" w:rsidR="00156D2C" w:rsidRPr="002F4411" w:rsidRDefault="00156D2C" w:rsidP="00156D2C">
      <w:pPr>
        <w:pStyle w:val="ListParagraph"/>
        <w:keepNext/>
        <w:spacing w:before="240" w:line="240" w:lineRule="auto"/>
        <w:ind w:left="567"/>
        <w:jc w:val="both"/>
        <w:outlineLvl w:val="1"/>
        <w:rPr>
          <w:rFonts w:ascii="Times New Roman" w:eastAsia="Times New Roman" w:hAnsi="Times New Roman" w:cs="Times New Roman"/>
          <w:sz w:val="24"/>
          <w:szCs w:val="24"/>
        </w:rPr>
      </w:pPr>
      <w:proofErr w:type="spellStart"/>
      <w:r w:rsidRPr="002F4411">
        <w:rPr>
          <w:rFonts w:ascii="Times New Roman" w:eastAsiaTheme="minorEastAsia" w:hAnsi="Times New Roman" w:cs="Times New Roman"/>
          <w:kern w:val="24"/>
          <w:sz w:val="24"/>
          <w:szCs w:val="24"/>
        </w:rPr>
        <w:t>TAT</w:t>
      </w:r>
      <w:r>
        <w:rPr>
          <w:rFonts w:ascii="Times New Roman" w:eastAsiaTheme="minorEastAsia" w:hAnsi="Times New Roman" w:cs="Times New Roman"/>
          <w:kern w:val="24"/>
          <w:sz w:val="24"/>
          <w:szCs w:val="24"/>
        </w:rPr>
        <w:t>i</w:t>
      </w:r>
      <w:proofErr w:type="spellEnd"/>
      <w:r w:rsidRPr="002F4411">
        <w:rPr>
          <w:rFonts w:ascii="Times New Roman" w:eastAsiaTheme="minorEastAsia" w:hAnsi="Times New Roman" w:cs="Times New Roman"/>
          <w:kern w:val="24"/>
          <w:sz w:val="24"/>
          <w:szCs w:val="24"/>
        </w:rPr>
        <w:t xml:space="preserve"> </w:t>
      </w:r>
      <w:r>
        <w:rPr>
          <w:rFonts w:ascii="Times New Roman" w:eastAsiaTheme="minorEastAsia" w:hAnsi="Times New Roman" w:cs="Times New Roman"/>
          <w:kern w:val="24"/>
          <w:sz w:val="24"/>
          <w:szCs w:val="24"/>
        </w:rPr>
        <w:t xml:space="preserve">tegevused </w:t>
      </w:r>
      <w:r w:rsidRPr="002F4411">
        <w:rPr>
          <w:rFonts w:ascii="Times New Roman" w:eastAsiaTheme="minorEastAsia" w:hAnsi="Times New Roman" w:cs="Times New Roman"/>
          <w:kern w:val="24"/>
          <w:sz w:val="24"/>
          <w:szCs w:val="24"/>
        </w:rPr>
        <w:t>on seotud ka Justiitsministeeriumi programmi 2022-2025 eesmärkidega</w:t>
      </w:r>
      <w:r w:rsidRPr="002F4411">
        <w:rPr>
          <w:rFonts w:ascii="Times New Roman" w:hAnsi="Times New Roman" w:cs="Times New Roman"/>
          <w:iCs/>
          <w:sz w:val="24"/>
          <w:szCs w:val="24"/>
        </w:rPr>
        <w:t xml:space="preserve"> „ennetada kuritegevust, tagada menetlusosaliste (kannatanute, kahtlustatavate ja </w:t>
      </w:r>
      <w:r w:rsidRPr="002F4411">
        <w:rPr>
          <w:rFonts w:ascii="Times New Roman" w:hAnsi="Times New Roman" w:cs="Times New Roman"/>
          <w:iCs/>
          <w:sz w:val="24"/>
          <w:szCs w:val="24"/>
        </w:rPr>
        <w:lastRenderedPageBreak/>
        <w:t>kolmandate isikute) põhiõiguste kaitse ning kaitsta kriminaaljustiitssüsteemi sõltumatust“ ja „</w:t>
      </w:r>
      <w:r w:rsidRPr="002F4411">
        <w:rPr>
          <w:rFonts w:ascii="Times New Roman" w:hAnsi="Times New Roman" w:cs="Times New Roman"/>
          <w:sz w:val="24"/>
          <w:szCs w:val="24"/>
        </w:rPr>
        <w:t xml:space="preserve">Kriminaaljustiitssüsteem on tõhus, sh digitaalne, ning </w:t>
      </w:r>
      <w:proofErr w:type="spellStart"/>
      <w:r w:rsidRPr="002F4411">
        <w:rPr>
          <w:rFonts w:ascii="Times New Roman" w:hAnsi="Times New Roman" w:cs="Times New Roman"/>
          <w:sz w:val="24"/>
          <w:szCs w:val="24"/>
        </w:rPr>
        <w:t>inimkeskne</w:t>
      </w:r>
      <w:proofErr w:type="spellEnd"/>
      <w:r w:rsidRPr="002F4411">
        <w:rPr>
          <w:rFonts w:ascii="Times New Roman" w:hAnsi="Times New Roman" w:cs="Times New Roman"/>
          <w:sz w:val="24"/>
          <w:szCs w:val="24"/>
        </w:rPr>
        <w:t xml:space="preserve">, sh ohvrisõbralik ning omab võimekust avastada ka </w:t>
      </w:r>
      <w:proofErr w:type="spellStart"/>
      <w:r w:rsidRPr="002F4411">
        <w:rPr>
          <w:rFonts w:ascii="Times New Roman" w:hAnsi="Times New Roman" w:cs="Times New Roman"/>
          <w:sz w:val="24"/>
          <w:szCs w:val="24"/>
        </w:rPr>
        <w:t>uusimaid</w:t>
      </w:r>
      <w:proofErr w:type="spellEnd"/>
      <w:r w:rsidRPr="002F4411">
        <w:rPr>
          <w:rFonts w:ascii="Times New Roman" w:hAnsi="Times New Roman" w:cs="Times New Roman"/>
          <w:sz w:val="24"/>
          <w:szCs w:val="24"/>
        </w:rPr>
        <w:t xml:space="preserve"> kuriteoliike.“.</w:t>
      </w:r>
    </w:p>
    <w:p w14:paraId="756D0F11" w14:textId="77777777" w:rsidR="00156D2C" w:rsidRPr="002F4411" w:rsidRDefault="00156D2C" w:rsidP="00156D2C">
      <w:pPr>
        <w:pStyle w:val="ListParagraph"/>
        <w:spacing w:before="240" w:line="240" w:lineRule="auto"/>
        <w:rPr>
          <w:rFonts w:ascii="Times New Roman" w:hAnsi="Times New Roman" w:cs="Times New Roman"/>
          <w:sz w:val="24"/>
          <w:szCs w:val="24"/>
        </w:rPr>
      </w:pPr>
    </w:p>
    <w:p w14:paraId="73E7E42D" w14:textId="77777777" w:rsidR="00156D2C" w:rsidRPr="002F4411" w:rsidRDefault="00156D2C" w:rsidP="00156D2C">
      <w:pPr>
        <w:pStyle w:val="ListParagraph"/>
        <w:keepNext/>
        <w:spacing w:before="240" w:line="240" w:lineRule="auto"/>
        <w:ind w:left="567"/>
        <w:jc w:val="both"/>
        <w:outlineLvl w:val="1"/>
        <w:rPr>
          <w:rFonts w:ascii="Times New Roman" w:eastAsiaTheme="minorEastAsia" w:hAnsi="Times New Roman" w:cs="Times New Roman"/>
          <w:color w:val="000000" w:themeColor="text1"/>
          <w:kern w:val="24"/>
          <w:sz w:val="24"/>
          <w:szCs w:val="24"/>
        </w:rPr>
      </w:pPr>
      <w:r w:rsidRPr="000714AE">
        <w:rPr>
          <w:rFonts w:ascii="Times New Roman" w:eastAsiaTheme="minorEastAsia" w:hAnsi="Times New Roman" w:cs="Times New Roman"/>
          <w:kern w:val="24"/>
          <w:sz w:val="24"/>
          <w:szCs w:val="24"/>
        </w:rPr>
        <w:t xml:space="preserve">TAT toetatavad tegevused on seotud dokumendi „Kriminaalpoliitika põhialused aastani 2030“ punktiga 4, mille kohaselt </w:t>
      </w:r>
      <w:r w:rsidRPr="000714AE">
        <w:rPr>
          <w:rFonts w:ascii="Times New Roman" w:hAnsi="Times New Roman" w:cs="Times New Roman"/>
          <w:sz w:val="24"/>
          <w:szCs w:val="24"/>
        </w:rPr>
        <w:t xml:space="preserve">keskendub kriminaaljustiitssüsteem ühiskonda enim kahjustavate õigusrikkumiste </w:t>
      </w:r>
      <w:r w:rsidRPr="002F4411">
        <w:rPr>
          <w:rFonts w:ascii="Times New Roman" w:hAnsi="Times New Roman" w:cs="Times New Roman"/>
          <w:sz w:val="24"/>
          <w:szCs w:val="24"/>
        </w:rPr>
        <w:t xml:space="preserve">ärahoidmisele: ennetatakse korruptsiooni-, majandus- (sealhulgas rahapesu), </w:t>
      </w:r>
      <w:proofErr w:type="spellStart"/>
      <w:r w:rsidRPr="002F4411">
        <w:rPr>
          <w:rFonts w:ascii="Times New Roman" w:hAnsi="Times New Roman" w:cs="Times New Roman"/>
          <w:sz w:val="24"/>
          <w:szCs w:val="24"/>
        </w:rPr>
        <w:t>narko</w:t>
      </w:r>
      <w:proofErr w:type="spellEnd"/>
      <w:r w:rsidRPr="002F4411">
        <w:rPr>
          <w:rFonts w:ascii="Times New Roman" w:hAnsi="Times New Roman" w:cs="Times New Roman"/>
          <w:sz w:val="24"/>
          <w:szCs w:val="24"/>
        </w:rPr>
        <w:t xml:space="preserve">-, tehnoloogia- ja keskkonnakuritegevust, inimkaubandust ning vägivalda. Samuti on </w:t>
      </w:r>
      <w:r>
        <w:rPr>
          <w:rFonts w:ascii="Times New Roman" w:hAnsi="Times New Roman" w:cs="Times New Roman"/>
          <w:sz w:val="24"/>
          <w:szCs w:val="24"/>
        </w:rPr>
        <w:t>tegevused</w:t>
      </w:r>
      <w:r w:rsidRPr="002F4411">
        <w:rPr>
          <w:rFonts w:ascii="Times New Roman" w:hAnsi="Times New Roman" w:cs="Times New Roman"/>
          <w:sz w:val="24"/>
          <w:szCs w:val="24"/>
        </w:rPr>
        <w:t xml:space="preserve"> seotud justiitsministri ja siseministri poolt 2021. aastal kokku lepitud kuritegevusvastaste prioriteetidega, mille kohaselt tagatakse politseis ja prokuratuuris organiseeritud narkokuritegude, inimkaubanduse ja riigivastaste kuritegude vastane võitlus. Lisaks on </w:t>
      </w:r>
      <w:r>
        <w:rPr>
          <w:rFonts w:ascii="Times New Roman" w:hAnsi="Times New Roman" w:cs="Times New Roman"/>
          <w:sz w:val="24"/>
          <w:szCs w:val="24"/>
        </w:rPr>
        <w:t xml:space="preserve">Vabariigi Valitsuse </w:t>
      </w:r>
      <w:r w:rsidRPr="002F4411">
        <w:rPr>
          <w:rFonts w:ascii="Times New Roman" w:hAnsi="Times New Roman" w:cs="Times New Roman"/>
          <w:sz w:val="24"/>
          <w:szCs w:val="24"/>
        </w:rPr>
        <w:t>poolt 2021. aastal heaks kiidetud „Korruptsioonivasta</w:t>
      </w:r>
      <w:r>
        <w:rPr>
          <w:rFonts w:ascii="Times New Roman" w:hAnsi="Times New Roman" w:cs="Times New Roman"/>
          <w:sz w:val="24"/>
          <w:szCs w:val="24"/>
        </w:rPr>
        <w:t>ne</w:t>
      </w:r>
      <w:r w:rsidRPr="002F4411">
        <w:rPr>
          <w:rFonts w:ascii="Times New Roman" w:hAnsi="Times New Roman" w:cs="Times New Roman"/>
          <w:sz w:val="24"/>
          <w:szCs w:val="24"/>
        </w:rPr>
        <w:t xml:space="preserve"> tegevuskava 2021-2025“</w:t>
      </w:r>
      <w:r>
        <w:rPr>
          <w:rFonts w:ascii="Times New Roman" w:hAnsi="Times New Roman" w:cs="Times New Roman"/>
          <w:sz w:val="24"/>
          <w:szCs w:val="24"/>
        </w:rPr>
        <w:t>, milles on sätestatud</w:t>
      </w:r>
      <w:r w:rsidRPr="002F4411">
        <w:rPr>
          <w:rFonts w:ascii="Times New Roman" w:hAnsi="Times New Roman" w:cs="Times New Roman"/>
          <w:sz w:val="24"/>
          <w:szCs w:val="24"/>
        </w:rPr>
        <w:t>, et viiakse läbi korruptsiooniuuring kolmes sihtrühmas. Vabariigi Valitsuse poolt heaks kiidetud „Vägivall</w:t>
      </w:r>
      <w:r>
        <w:rPr>
          <w:rFonts w:ascii="Times New Roman" w:hAnsi="Times New Roman" w:cs="Times New Roman"/>
          <w:sz w:val="24"/>
          <w:szCs w:val="24"/>
        </w:rPr>
        <w:t>a</w:t>
      </w:r>
      <w:r w:rsidRPr="002F4411">
        <w:rPr>
          <w:rFonts w:ascii="Times New Roman" w:hAnsi="Times New Roman" w:cs="Times New Roman"/>
          <w:sz w:val="24"/>
          <w:szCs w:val="24"/>
        </w:rPr>
        <w:t xml:space="preserve"> ennetuse kokkuleppe 2021-2025“ </w:t>
      </w:r>
      <w:r>
        <w:rPr>
          <w:rFonts w:ascii="Times New Roman" w:hAnsi="Times New Roman" w:cs="Times New Roman"/>
          <w:sz w:val="24"/>
          <w:szCs w:val="24"/>
        </w:rPr>
        <w:t>alaeesmärgi</w:t>
      </w:r>
      <w:r w:rsidRPr="002F4411">
        <w:rPr>
          <w:rFonts w:ascii="Times New Roman" w:hAnsi="Times New Roman" w:cs="Times New Roman"/>
          <w:sz w:val="24"/>
          <w:szCs w:val="24"/>
        </w:rPr>
        <w:t xml:space="preserve"> 7 kohaselt on inimkaubanduse valdkonna prioriteediks teadlikkuse tõstmine ning noorte koolitamine, samuti noorte kaasamine ennetustöösse ja </w:t>
      </w:r>
      <w:r>
        <w:rPr>
          <w:rFonts w:ascii="Times New Roman" w:hAnsi="Times New Roman" w:cs="Times New Roman"/>
          <w:sz w:val="24"/>
          <w:szCs w:val="24"/>
        </w:rPr>
        <w:t>lisaks</w:t>
      </w:r>
      <w:r w:rsidRPr="002F4411">
        <w:rPr>
          <w:rFonts w:ascii="Times New Roman" w:hAnsi="Times New Roman" w:cs="Times New Roman"/>
          <w:sz w:val="24"/>
          <w:szCs w:val="24"/>
        </w:rPr>
        <w:t xml:space="preserve"> suurendatakse töötajate, eelkõige välismaalt Eestisse tööle tulevate inimeste teadmisi tööõigusest.</w:t>
      </w:r>
      <w:r w:rsidRPr="002F4411">
        <w:rPr>
          <w:rFonts w:ascii="Times New Roman" w:eastAsiaTheme="minorEastAsia" w:hAnsi="Times New Roman" w:cs="Times New Roman"/>
          <w:color w:val="000000" w:themeColor="text1"/>
          <w:kern w:val="24"/>
          <w:sz w:val="24"/>
          <w:szCs w:val="24"/>
        </w:rPr>
        <w:t xml:space="preserve"> </w:t>
      </w:r>
    </w:p>
    <w:p w14:paraId="22298CDC" w14:textId="77777777" w:rsidR="00156D2C" w:rsidRPr="002F4411" w:rsidRDefault="00156D2C" w:rsidP="00156D2C">
      <w:pPr>
        <w:pStyle w:val="ListParagraph"/>
        <w:keepNext/>
        <w:spacing w:before="240" w:line="240" w:lineRule="auto"/>
        <w:ind w:left="567"/>
        <w:jc w:val="both"/>
        <w:outlineLvl w:val="1"/>
        <w:rPr>
          <w:rFonts w:ascii="Times New Roman" w:eastAsiaTheme="minorEastAsia" w:hAnsi="Times New Roman" w:cs="Times New Roman"/>
          <w:color w:val="000000" w:themeColor="text1"/>
          <w:kern w:val="24"/>
          <w:sz w:val="24"/>
          <w:szCs w:val="24"/>
        </w:rPr>
      </w:pPr>
    </w:p>
    <w:p w14:paraId="2F0D86CD" w14:textId="77777777" w:rsidR="00156D2C" w:rsidRDefault="00156D2C" w:rsidP="00156D2C">
      <w:pPr>
        <w:pStyle w:val="ListParagraph"/>
        <w:keepNext/>
        <w:spacing w:before="240" w:line="240" w:lineRule="auto"/>
        <w:ind w:left="567"/>
        <w:jc w:val="both"/>
        <w:outlineLvl w:val="1"/>
        <w:rPr>
          <w:rFonts w:ascii="Times New Roman" w:eastAsiaTheme="minorEastAsia" w:hAnsi="Times New Roman" w:cs="Times New Roman"/>
          <w:color w:val="000000" w:themeColor="text1"/>
          <w:kern w:val="24"/>
          <w:sz w:val="24"/>
          <w:szCs w:val="24"/>
        </w:rPr>
      </w:pPr>
      <w:r w:rsidRPr="002F4411">
        <w:rPr>
          <w:rFonts w:ascii="Times New Roman" w:eastAsiaTheme="minorEastAsia" w:hAnsi="Times New Roman" w:cs="Times New Roman"/>
          <w:color w:val="000000" w:themeColor="text1"/>
          <w:kern w:val="24"/>
          <w:sz w:val="24"/>
          <w:szCs w:val="24"/>
        </w:rPr>
        <w:t xml:space="preserve">TAT </w:t>
      </w:r>
      <w:r w:rsidRPr="000714AE">
        <w:rPr>
          <w:rFonts w:ascii="Times New Roman" w:eastAsiaTheme="minorEastAsia" w:hAnsi="Times New Roman" w:cs="Times New Roman"/>
          <w:kern w:val="24"/>
          <w:sz w:val="24"/>
          <w:szCs w:val="24"/>
        </w:rPr>
        <w:t xml:space="preserve">toetatavad tegevused </w:t>
      </w:r>
      <w:r w:rsidRPr="002F4411">
        <w:rPr>
          <w:rFonts w:ascii="Times New Roman" w:eastAsiaTheme="minorEastAsia" w:hAnsi="Times New Roman" w:cs="Times New Roman"/>
          <w:color w:val="000000" w:themeColor="text1"/>
          <w:kern w:val="24"/>
          <w:sz w:val="24"/>
          <w:szCs w:val="24"/>
        </w:rPr>
        <w:t xml:space="preserve">on </w:t>
      </w:r>
      <w:r>
        <w:rPr>
          <w:rFonts w:ascii="Times New Roman" w:eastAsiaTheme="minorEastAsia" w:hAnsi="Times New Roman" w:cs="Times New Roman"/>
          <w:color w:val="000000" w:themeColor="text1"/>
          <w:kern w:val="24"/>
          <w:sz w:val="24"/>
          <w:szCs w:val="24"/>
        </w:rPr>
        <w:t>seotud</w:t>
      </w:r>
      <w:r w:rsidRPr="002F4411">
        <w:rPr>
          <w:rFonts w:ascii="Times New Roman" w:eastAsiaTheme="minorEastAsia" w:hAnsi="Times New Roman" w:cs="Times New Roman"/>
          <w:color w:val="000000" w:themeColor="text1"/>
          <w:kern w:val="24"/>
          <w:sz w:val="24"/>
          <w:szCs w:val="24"/>
        </w:rPr>
        <w:t xml:space="preserve"> Päästeameti strateegiadokumendiga „Päästevõrgustiku strateegia aastani 2025“, mille kohaselt </w:t>
      </w:r>
      <w:proofErr w:type="spellStart"/>
      <w:r w:rsidRPr="002F4411">
        <w:rPr>
          <w:rFonts w:ascii="Times New Roman" w:eastAsiaTheme="minorEastAsia" w:hAnsi="Times New Roman" w:cs="Times New Roman"/>
          <w:color w:val="000000" w:themeColor="text1"/>
          <w:kern w:val="24"/>
          <w:sz w:val="24"/>
          <w:szCs w:val="24"/>
        </w:rPr>
        <w:t>lõhkematerjali</w:t>
      </w:r>
      <w:proofErr w:type="spellEnd"/>
      <w:r w:rsidRPr="002F4411">
        <w:rPr>
          <w:rFonts w:ascii="Times New Roman" w:eastAsiaTheme="minorEastAsia" w:hAnsi="Times New Roman" w:cs="Times New Roman"/>
          <w:color w:val="000000" w:themeColor="text1"/>
          <w:kern w:val="24"/>
          <w:sz w:val="24"/>
          <w:szCs w:val="24"/>
        </w:rPr>
        <w:t xml:space="preserve"> plahvatuses ei hukku inimesi ja </w:t>
      </w:r>
      <w:proofErr w:type="spellStart"/>
      <w:r w:rsidRPr="002F4411">
        <w:rPr>
          <w:rFonts w:ascii="Times New Roman" w:eastAsiaTheme="minorEastAsia" w:hAnsi="Times New Roman" w:cs="Times New Roman"/>
          <w:color w:val="000000" w:themeColor="text1"/>
          <w:kern w:val="24"/>
          <w:sz w:val="24"/>
          <w:szCs w:val="24"/>
        </w:rPr>
        <w:t>lõhkematerjalidega</w:t>
      </w:r>
      <w:proofErr w:type="spellEnd"/>
      <w:r w:rsidRPr="002F4411">
        <w:rPr>
          <w:rFonts w:ascii="Times New Roman" w:eastAsiaTheme="minorEastAsia" w:hAnsi="Times New Roman" w:cs="Times New Roman"/>
          <w:color w:val="000000" w:themeColor="text1"/>
          <w:kern w:val="24"/>
          <w:sz w:val="24"/>
          <w:szCs w:val="24"/>
        </w:rPr>
        <w:t xml:space="preserve"> seotud õnnetusi ei toimu. Selle eesmärgi täitmiseks on fookuses demineerimiskoolitused.  </w:t>
      </w:r>
    </w:p>
    <w:p w14:paraId="34F926C3" w14:textId="77777777" w:rsidR="00156D2C" w:rsidRPr="002F4411" w:rsidRDefault="00156D2C" w:rsidP="00156D2C">
      <w:pPr>
        <w:pStyle w:val="ListParagraph"/>
        <w:keepNext/>
        <w:spacing w:before="240" w:line="240" w:lineRule="auto"/>
        <w:ind w:left="567"/>
        <w:jc w:val="both"/>
        <w:outlineLvl w:val="1"/>
        <w:rPr>
          <w:rFonts w:ascii="Times New Roman" w:eastAsiaTheme="minorEastAsia" w:hAnsi="Times New Roman" w:cs="Times New Roman"/>
          <w:color w:val="000000" w:themeColor="text1"/>
          <w:kern w:val="24"/>
          <w:sz w:val="24"/>
          <w:szCs w:val="24"/>
        </w:rPr>
      </w:pPr>
    </w:p>
    <w:p w14:paraId="5550DAD5" w14:textId="77777777" w:rsidR="00156D2C" w:rsidRPr="002F4411" w:rsidRDefault="00156D2C" w:rsidP="00BD64CF">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567" w:hanging="567"/>
        <w:jc w:val="both"/>
        <w:rPr>
          <w:rFonts w:ascii="Times New Roman" w:hAnsi="Times New Roman" w:cs="Times New Roman"/>
          <w:b/>
          <w:sz w:val="24"/>
          <w:szCs w:val="24"/>
        </w:rPr>
      </w:pPr>
      <w:r w:rsidRPr="002F4411">
        <w:rPr>
          <w:rFonts w:ascii="Times New Roman" w:hAnsi="Times New Roman" w:cs="Times New Roman"/>
          <w:b/>
          <w:sz w:val="24"/>
          <w:szCs w:val="24"/>
        </w:rPr>
        <w:t xml:space="preserve">Toetatavad tegevused ja eesmärgid </w:t>
      </w:r>
    </w:p>
    <w:p w14:paraId="19E80EF9" w14:textId="2FB68AF3" w:rsidR="00156D2C" w:rsidRPr="002F4411" w:rsidRDefault="00BD64CF" w:rsidP="00BD64C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ab/>
      </w:r>
      <w:r w:rsidR="00156D2C" w:rsidRPr="002F4411">
        <w:rPr>
          <w:rFonts w:ascii="Times New Roman" w:hAnsi="Times New Roman" w:cs="Times New Roman"/>
          <w:sz w:val="24"/>
          <w:szCs w:val="24"/>
        </w:rPr>
        <w:t>Meetmest toetatakse projekte, mis:</w:t>
      </w:r>
    </w:p>
    <w:p w14:paraId="76932804" w14:textId="77777777" w:rsidR="00156D2C" w:rsidRDefault="00156D2C" w:rsidP="00156D2C">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both"/>
        <w:rPr>
          <w:rFonts w:ascii="Times New Roman" w:hAnsi="Times New Roman" w:cs="Times New Roman"/>
          <w:sz w:val="24"/>
          <w:szCs w:val="24"/>
        </w:rPr>
      </w:pPr>
      <w:r w:rsidRPr="00393F57">
        <w:rPr>
          <w:rFonts w:ascii="Times New Roman" w:hAnsi="Times New Roman" w:cs="Times New Roman"/>
          <w:sz w:val="24"/>
          <w:szCs w:val="24"/>
        </w:rPr>
        <w:t xml:space="preserve">aitavad kaasa </w:t>
      </w:r>
      <w:proofErr w:type="spellStart"/>
      <w:r w:rsidRPr="00393F57">
        <w:rPr>
          <w:rFonts w:ascii="Times New Roman" w:hAnsi="Times New Roman" w:cs="Times New Roman"/>
          <w:sz w:val="24"/>
          <w:szCs w:val="24"/>
        </w:rPr>
        <w:t>ISFi</w:t>
      </w:r>
      <w:proofErr w:type="spellEnd"/>
      <w:r w:rsidRPr="00393F57">
        <w:rPr>
          <w:rFonts w:ascii="Times New Roman" w:hAnsi="Times New Roman" w:cs="Times New Roman"/>
          <w:sz w:val="24"/>
          <w:szCs w:val="24"/>
        </w:rPr>
        <w:t xml:space="preserve"> poliitikaeesmärgi ning erieesmärgi nr </w:t>
      </w:r>
      <w:r>
        <w:rPr>
          <w:rFonts w:ascii="Times New Roman" w:hAnsi="Times New Roman" w:cs="Times New Roman"/>
          <w:sz w:val="24"/>
          <w:szCs w:val="24"/>
        </w:rPr>
        <w:t>3</w:t>
      </w:r>
      <w:r w:rsidRPr="00393F57">
        <w:rPr>
          <w:rFonts w:ascii="Times New Roman" w:hAnsi="Times New Roman" w:cs="Times New Roman"/>
          <w:sz w:val="24"/>
          <w:szCs w:val="24"/>
        </w:rPr>
        <w:t xml:space="preserve"> täitmisesse;</w:t>
      </w:r>
    </w:p>
    <w:p w14:paraId="06731F30" w14:textId="77777777" w:rsidR="00156D2C" w:rsidRPr="00704D05" w:rsidRDefault="00156D2C" w:rsidP="00156D2C">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both"/>
        <w:rPr>
          <w:rFonts w:ascii="Times New Roman" w:hAnsi="Times New Roman" w:cs="Times New Roman"/>
          <w:sz w:val="24"/>
          <w:szCs w:val="24"/>
        </w:rPr>
      </w:pPr>
      <w:r w:rsidRPr="00393F57">
        <w:rPr>
          <w:rFonts w:ascii="Times New Roman" w:hAnsi="Times New Roman" w:cs="Times New Roman"/>
          <w:sz w:val="24"/>
          <w:szCs w:val="24"/>
        </w:rPr>
        <w:t xml:space="preserve">on kooskõlas </w:t>
      </w:r>
      <w:proofErr w:type="spellStart"/>
      <w:r w:rsidRPr="00393F57">
        <w:rPr>
          <w:rFonts w:ascii="Times New Roman" w:hAnsi="Times New Roman" w:cs="Times New Roman"/>
          <w:sz w:val="24"/>
          <w:szCs w:val="24"/>
        </w:rPr>
        <w:t>siseturvalisuspoliitika</w:t>
      </w:r>
      <w:proofErr w:type="spellEnd"/>
      <w:r w:rsidRPr="00393F57">
        <w:rPr>
          <w:rFonts w:ascii="Times New Roman" w:hAnsi="Times New Roman" w:cs="Times New Roman"/>
          <w:sz w:val="24"/>
          <w:szCs w:val="24"/>
        </w:rPr>
        <w:t xml:space="preserve"> fondide seirekomitee kinnitatud üldiste valikukriteeriumidega, sh on mittediskrimineerivad ja läbipaistvad, arvestades määruse nr 2021/1060</w:t>
      </w:r>
      <w:r w:rsidRPr="00145395">
        <w:rPr>
          <w:rStyle w:val="FootnoteReference"/>
          <w:rFonts w:ascii="Times New Roman" w:hAnsi="Times New Roman" w:cs="Times New Roman"/>
          <w:sz w:val="24"/>
          <w:szCs w:val="24"/>
        </w:rPr>
        <w:footnoteReference w:id="2"/>
      </w:r>
      <w:r w:rsidRPr="00393F57">
        <w:rPr>
          <w:rFonts w:ascii="Times New Roman" w:hAnsi="Times New Roman" w:cs="Times New Roman"/>
          <w:sz w:val="24"/>
          <w:szCs w:val="24"/>
        </w:rPr>
        <w:t xml:space="preserve"> artiklis 9 sätestatud horisontaalseid põhimõtteid ning lähtuvad põhiõiguste hartast ning arvestavad võrdsete võimaluste põhimõttega, sh välditakse diskmineerimist ja tagatakse ligipääsetavus. </w:t>
      </w:r>
      <w:r w:rsidRPr="00704D05">
        <w:rPr>
          <w:rFonts w:ascii="Times New Roman" w:hAnsi="Times New Roman" w:cs="Times New Roman"/>
          <w:sz w:val="24"/>
          <w:szCs w:val="24"/>
        </w:rPr>
        <w:t>Nimetatud põhimõtete hoidmist ja strateegia „Eesti 2035“ sihtide saavutamist soolist võrdõiguslikkust,  võrdseid   võimalusi ja  ligipääsetavust toetaval moel mõõdetakse järgmiste strateegia „Eesti 2035“</w:t>
      </w:r>
      <w:r>
        <w:rPr>
          <w:rFonts w:ascii="Times New Roman" w:hAnsi="Times New Roman" w:cs="Times New Roman"/>
          <w:sz w:val="24"/>
          <w:szCs w:val="24"/>
        </w:rPr>
        <w:t xml:space="preserve"> </w:t>
      </w:r>
      <w:r w:rsidRPr="00704D05">
        <w:rPr>
          <w:rFonts w:ascii="Times New Roman" w:hAnsi="Times New Roman" w:cs="Times New Roman"/>
          <w:sz w:val="24"/>
          <w:szCs w:val="24"/>
        </w:rPr>
        <w:t xml:space="preserve">näitajatega: "Soolise võrdõiguslikkuse indeks", millesse panustatakse soolise võrdõiguslikkuse alase teadlikkuse tõstmise tegevustega; </w:t>
      </w:r>
      <w:r w:rsidRPr="00704D05">
        <w:t>„</w:t>
      </w:r>
      <w:r w:rsidRPr="00704D05">
        <w:rPr>
          <w:rFonts w:ascii="Times New Roman" w:hAnsi="Times New Roman" w:cs="Times New Roman"/>
          <w:sz w:val="24"/>
          <w:szCs w:val="24"/>
        </w:rPr>
        <w:t xml:space="preserve">Hoolivuse ja koostöömeelsuse mõõdik“, millesse panustatakse võrdse kohtlemise alase teadlikkuse tõstmisega ja „Ligipääsetavuse näitaja“, millesse panustatakse erivajadusega inimestele ligipääsetavuse tagamisega infole ja kommunikatsioonile; </w:t>
      </w:r>
    </w:p>
    <w:p w14:paraId="09802020" w14:textId="77777777" w:rsidR="00156D2C" w:rsidRPr="00393F57" w:rsidRDefault="00156D2C" w:rsidP="00156D2C">
      <w:pPr>
        <w:pStyle w:val="ListParagraph"/>
        <w:numPr>
          <w:ilvl w:val="0"/>
          <w:numId w:val="26"/>
        </w:numPr>
        <w:jc w:val="both"/>
        <w:rPr>
          <w:rFonts w:ascii="Times New Roman" w:hAnsi="Times New Roman" w:cs="Times New Roman"/>
          <w:sz w:val="24"/>
          <w:szCs w:val="24"/>
        </w:rPr>
      </w:pPr>
      <w:r w:rsidRPr="00393F57">
        <w:rPr>
          <w:rFonts w:ascii="Times New Roman" w:hAnsi="Times New Roman" w:cs="Times New Roman"/>
          <w:sz w:val="24"/>
          <w:szCs w:val="24"/>
        </w:rPr>
        <w:t>on kooskõlas „ei kahjusta oluliselt“ põhimõttega, millega ei tekitata määruse nr 2020/852</w:t>
      </w:r>
      <w:r w:rsidRPr="00393F57">
        <w:rPr>
          <w:rStyle w:val="FootnoteReference"/>
          <w:rFonts w:ascii="Times New Roman" w:hAnsi="Times New Roman" w:cs="Times New Roman"/>
          <w:sz w:val="24"/>
          <w:szCs w:val="24"/>
        </w:rPr>
        <w:footnoteReference w:id="3"/>
      </w:r>
      <w:r w:rsidRPr="00393F57">
        <w:rPr>
          <w:rFonts w:ascii="Times New Roman" w:hAnsi="Times New Roman" w:cs="Times New Roman"/>
          <w:sz w:val="24"/>
          <w:szCs w:val="24"/>
        </w:rPr>
        <w:t xml:space="preserve"> artiklis 17 nimetatud olulist kahju ühelegi artiklis 9 nimetatud keskkonnaeesmärgile;</w:t>
      </w:r>
    </w:p>
    <w:p w14:paraId="135D1B22" w14:textId="77777777" w:rsidR="00156D2C" w:rsidRPr="00145395" w:rsidRDefault="00156D2C" w:rsidP="00156D2C">
      <w:pPr>
        <w:pStyle w:val="ListParagraph"/>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both"/>
        <w:rPr>
          <w:rFonts w:ascii="Times New Roman" w:hAnsi="Times New Roman" w:cs="Times New Roman"/>
          <w:sz w:val="24"/>
          <w:szCs w:val="24"/>
        </w:rPr>
      </w:pPr>
      <w:r w:rsidRPr="00145395">
        <w:rPr>
          <w:rFonts w:ascii="Times New Roman" w:hAnsi="Times New Roman" w:cs="Times New Roman"/>
          <w:sz w:val="24"/>
          <w:szCs w:val="24"/>
        </w:rPr>
        <w:t xml:space="preserve">on vastavuses </w:t>
      </w:r>
      <w:proofErr w:type="spellStart"/>
      <w:r w:rsidRPr="00145395">
        <w:rPr>
          <w:rFonts w:ascii="Times New Roman" w:hAnsi="Times New Roman" w:cs="Times New Roman"/>
          <w:sz w:val="24"/>
          <w:szCs w:val="24"/>
        </w:rPr>
        <w:t>ISFi</w:t>
      </w:r>
      <w:proofErr w:type="spellEnd"/>
      <w:r w:rsidRPr="00145395">
        <w:rPr>
          <w:rFonts w:ascii="Times New Roman" w:hAnsi="Times New Roman" w:cs="Times New Roman"/>
          <w:sz w:val="24"/>
          <w:szCs w:val="24"/>
        </w:rPr>
        <w:t xml:space="preserve"> rakenduskava horisontaalsete tingimustega.</w:t>
      </w:r>
    </w:p>
    <w:p w14:paraId="75E6A0F8" w14:textId="77777777" w:rsidR="00156D2C" w:rsidRPr="002F4411" w:rsidRDefault="00156D2C" w:rsidP="00156D2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eastAsia="Times New Roman" w:hAnsi="Times New Roman" w:cs="Times New Roman"/>
          <w:iCs/>
          <w:sz w:val="24"/>
          <w:szCs w:val="24"/>
        </w:rPr>
      </w:pPr>
    </w:p>
    <w:p w14:paraId="2BBA3E16" w14:textId="77777777" w:rsidR="00156D2C" w:rsidRDefault="00156D2C" w:rsidP="00156D2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eastAsia="Times New Roman" w:hAnsi="Times New Roman" w:cs="Times New Roman"/>
          <w:iCs/>
          <w:sz w:val="24"/>
          <w:szCs w:val="24"/>
        </w:rPr>
      </w:pPr>
      <w:r w:rsidRPr="002F4411">
        <w:rPr>
          <w:rFonts w:ascii="Times New Roman" w:eastAsia="Times New Roman" w:hAnsi="Times New Roman" w:cs="Times New Roman"/>
          <w:iCs/>
          <w:sz w:val="24"/>
          <w:szCs w:val="24"/>
        </w:rPr>
        <w:lastRenderedPageBreak/>
        <w:t xml:space="preserve">Õiguskaitseametnike koolitused arvestavad Euroopa Liidu Õiguskaitsekoolituse Ameti </w:t>
      </w:r>
      <w:proofErr w:type="spellStart"/>
      <w:r w:rsidRPr="002F4411">
        <w:rPr>
          <w:rFonts w:ascii="Times New Roman" w:eastAsia="Times New Roman" w:hAnsi="Times New Roman" w:cs="Times New Roman"/>
          <w:iCs/>
          <w:sz w:val="24"/>
          <w:szCs w:val="24"/>
        </w:rPr>
        <w:t>CEPOLi</w:t>
      </w:r>
      <w:proofErr w:type="spellEnd"/>
      <w:r w:rsidRPr="002F4411">
        <w:rPr>
          <w:rFonts w:ascii="Times New Roman" w:eastAsia="Times New Roman" w:hAnsi="Times New Roman" w:cs="Times New Roman"/>
          <w:iCs/>
          <w:sz w:val="24"/>
          <w:szCs w:val="24"/>
        </w:rPr>
        <w:t xml:space="preserve"> koostatud Euroopa Liidu strateegilise koolitusvajaduse hinnangu 2022-2025 tulemusi. Erilist tähelepanu pööratakse nimetatud koolitusvajaduse hinnangus toodud peamistele võimelünkadele. </w:t>
      </w:r>
    </w:p>
    <w:p w14:paraId="22EC8C5D" w14:textId="77777777" w:rsidR="00156D2C" w:rsidRPr="00963493" w:rsidRDefault="00156D2C" w:rsidP="00156D2C">
      <w:pPr>
        <w:ind w:left="709"/>
        <w:rPr>
          <w:rFonts w:ascii="Times New Roman" w:hAnsi="Times New Roman" w:cs="Times New Roman"/>
          <w:sz w:val="24"/>
          <w:szCs w:val="24"/>
        </w:rPr>
      </w:pPr>
      <w:bookmarkStart w:id="34" w:name="_Hlk120197556"/>
      <w:proofErr w:type="spellStart"/>
      <w:r w:rsidRPr="00963493">
        <w:rPr>
          <w:rFonts w:ascii="Times New Roman" w:hAnsi="Times New Roman" w:cs="Times New Roman"/>
          <w:sz w:val="24"/>
          <w:szCs w:val="24"/>
        </w:rPr>
        <w:t>TATi</w:t>
      </w:r>
      <w:proofErr w:type="spellEnd"/>
      <w:r w:rsidRPr="00963493">
        <w:rPr>
          <w:rFonts w:ascii="Times New Roman" w:hAnsi="Times New Roman" w:cs="Times New Roman"/>
          <w:sz w:val="24"/>
          <w:szCs w:val="24"/>
        </w:rPr>
        <w:t xml:space="preserve"> raames viiakse ellu järgmisi projekte, mille mõju ja ulatus on üleriigiline.</w:t>
      </w:r>
    </w:p>
    <w:bookmarkEnd w:id="34"/>
    <w:p w14:paraId="6DE8FE08" w14:textId="77777777" w:rsidR="00156D2C" w:rsidRPr="002F4411" w:rsidRDefault="00156D2C" w:rsidP="00156D2C">
      <w:pPr>
        <w:pStyle w:val="ListParagraph"/>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hanging="709"/>
        <w:jc w:val="both"/>
        <w:rPr>
          <w:rFonts w:ascii="Times New Roman" w:hAnsi="Times New Roman" w:cs="Times New Roman"/>
          <w:b/>
          <w:sz w:val="24"/>
          <w:szCs w:val="24"/>
        </w:rPr>
      </w:pPr>
      <w:r w:rsidRPr="002F4411">
        <w:rPr>
          <w:rFonts w:ascii="Times New Roman" w:hAnsi="Times New Roman" w:cs="Times New Roman"/>
          <w:b/>
          <w:sz w:val="24"/>
          <w:szCs w:val="24"/>
        </w:rPr>
        <w:t xml:space="preserve">Raske peitkuritegevuse ennetamine </w:t>
      </w:r>
    </w:p>
    <w:p w14:paraId="1E66699A"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eesmärk ja sisu</w:t>
      </w:r>
    </w:p>
    <w:p w14:paraId="59EDF39D"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Projekt koosneb kahest alategevusest: korruptsiooniennetus ja inimkaubanduse ennetamine</w:t>
      </w:r>
      <w:r>
        <w:rPr>
          <w:rFonts w:ascii="Times New Roman" w:hAnsi="Times New Roman" w:cs="Times New Roman"/>
          <w:sz w:val="24"/>
          <w:szCs w:val="24"/>
        </w:rPr>
        <w:t>.</w:t>
      </w:r>
    </w:p>
    <w:p w14:paraId="18A7B07E"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742A9F2C" w14:textId="77777777" w:rsidR="00156D2C" w:rsidRPr="002F4411" w:rsidRDefault="00156D2C" w:rsidP="00156D2C">
      <w:pPr>
        <w:pStyle w:val="ListParagraph"/>
        <w:numPr>
          <w:ilvl w:val="3"/>
          <w:numId w:val="2"/>
        </w:numPr>
        <w:tabs>
          <w:tab w:val="left" w:pos="709"/>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hanging="2436"/>
        <w:jc w:val="both"/>
        <w:rPr>
          <w:rFonts w:ascii="Times New Roman" w:hAnsi="Times New Roman" w:cs="Times New Roman"/>
          <w:sz w:val="24"/>
          <w:szCs w:val="24"/>
        </w:rPr>
      </w:pPr>
      <w:r w:rsidRPr="002F4411">
        <w:rPr>
          <w:rFonts w:ascii="Times New Roman" w:hAnsi="Times New Roman" w:cs="Times New Roman"/>
          <w:sz w:val="24"/>
          <w:szCs w:val="24"/>
        </w:rPr>
        <w:t xml:space="preserve">Korruptsiooniennetus </w:t>
      </w:r>
    </w:p>
    <w:p w14:paraId="22294D2D" w14:textId="77777777" w:rsidR="00156D2C" w:rsidRPr="000714AE"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r w:rsidRPr="000714AE">
        <w:rPr>
          <w:rFonts w:ascii="Times New Roman" w:hAnsi="Times New Roman" w:cs="Times New Roman"/>
          <w:sz w:val="24"/>
          <w:szCs w:val="24"/>
        </w:rPr>
        <w:t>Alaprojekti raames keskendutakse järgmistele tegevus</w:t>
      </w:r>
      <w:r>
        <w:rPr>
          <w:rFonts w:ascii="Times New Roman" w:hAnsi="Times New Roman" w:cs="Times New Roman"/>
          <w:sz w:val="24"/>
          <w:szCs w:val="24"/>
        </w:rPr>
        <w:t>t</w:t>
      </w:r>
      <w:r w:rsidRPr="000714AE">
        <w:rPr>
          <w:rFonts w:ascii="Times New Roman" w:hAnsi="Times New Roman" w:cs="Times New Roman"/>
          <w:sz w:val="24"/>
          <w:szCs w:val="24"/>
        </w:rPr>
        <w:t xml:space="preserve">ele: kolme sihtrühma korruptsiooniuuringu läbiviimisele ning õiguskaitse spetsialistide koolitamisele (õppereisidele) ning rahvusvahelise koostöövõrgustiku loomisele ning arendamisele. </w:t>
      </w:r>
    </w:p>
    <w:p w14:paraId="25828A4C" w14:textId="77777777" w:rsidR="00156D2C" w:rsidRPr="000714AE"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r w:rsidRPr="000714AE">
        <w:rPr>
          <w:rFonts w:ascii="Times New Roman" w:hAnsi="Times New Roman" w:cs="Times New Roman"/>
          <w:sz w:val="24"/>
          <w:szCs w:val="24"/>
        </w:rPr>
        <w:t xml:space="preserve">Korruptsiooniuuring viiakse läbi kolmes sihtrühmas, et hinnata inimeste korruptsioonialaseid teadmisi ning korruptsioonialaste (ennekõike teadlikkuse kasvatamisele suunatud) tegevuste mõju. Vabariigi Valitsus kiitis 2021. aastal heaks korruptsioonivastase tegevuskava, mille eesmärkideks on korruptsiooni teadlikkuse edendamine, otsuste ja tegevuste läbipaistvuse suurendamine ning uurimisvõimekuse arendamine. </w:t>
      </w:r>
    </w:p>
    <w:p w14:paraId="1C003C03" w14:textId="77777777" w:rsidR="00156D2C" w:rsidRPr="000714AE"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r w:rsidRPr="000714AE">
        <w:rPr>
          <w:rFonts w:ascii="Times New Roman" w:hAnsi="Times New Roman" w:cs="Times New Roman"/>
          <w:sz w:val="24"/>
          <w:szCs w:val="24"/>
        </w:rPr>
        <w:t xml:space="preserve">Õiguskaitse teadlikkuse kasvatamine ning koostöövõrgustike loomine. </w:t>
      </w:r>
    </w:p>
    <w:p w14:paraId="500AED9F" w14:textId="64F36C1E" w:rsidR="00156D2C" w:rsidRPr="000714AE"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r w:rsidRPr="000714AE">
        <w:rPr>
          <w:rFonts w:ascii="Times New Roman" w:hAnsi="Times New Roman" w:cs="Times New Roman"/>
          <w:sz w:val="24"/>
          <w:szCs w:val="24"/>
        </w:rPr>
        <w:t xml:space="preserve">Korruptsiooni ja inimkaubanduse uurimisel, mis on seotud ka organiseeritud kuritegevusega, on äärmiselt oluline rahvusvaheline koostöö ning spetsialistide (politseinikud, prokurörid jt) teadmised. Seetõttu seatakse projekti eesmärgiks tõsta selliste süütegude uurimisega ja analüüsimisega tegelevate spetsialistide teadmisi. Selleks viiakse läbi koolitusi ja õppereise ning laiendatakse rahvusvahelisi koostöövõrgustikke. Eeltoodu lihtsustab edaspidi õigusabipalvete alast koostööd keeruliste kuritegude korral nagu rahvusvahelised altkäemaksud, inimkaubandus jne. Raske peitkuritegevuse ennetamiseks ja avastamiseks on vajalik viia läbi ka pikemaajalisi koolitusi välisriikides, kuna paljudes välisriikides (ennekõike nt Ameerika Ühendriikides) on raske peitkuritegevuse avastamisel oluliselt rohkem kogemusi. </w:t>
      </w:r>
      <w:r w:rsidR="00B55858" w:rsidRPr="00B55858">
        <w:rPr>
          <w:rFonts w:ascii="Times New Roman" w:hAnsi="Times New Roman" w:cs="Times New Roman"/>
          <w:sz w:val="24"/>
          <w:szCs w:val="24"/>
        </w:rPr>
        <w:t xml:space="preserve">Õppevisiite korraldatakse õiguskaitse valdkonna spetsialistidele raske peitkuritegevuse ennetamiseks ja avastamiseks, et tõhustada eriliigiliste organiseeritud kuritegude menetlemisel omavahelist koostööd nii siseriiklikult kui välisriikidega, kellega sellealaseid menetlusi läbi viiakse. Õppevisiitidel osalevad organiseeritud kuritegude </w:t>
      </w:r>
      <w:proofErr w:type="spellStart"/>
      <w:r w:rsidR="00B55858" w:rsidRPr="00B55858">
        <w:rPr>
          <w:rFonts w:ascii="Times New Roman" w:hAnsi="Times New Roman" w:cs="Times New Roman"/>
          <w:sz w:val="24"/>
          <w:szCs w:val="24"/>
        </w:rPr>
        <w:t>menetlejad</w:t>
      </w:r>
      <w:proofErr w:type="spellEnd"/>
      <w:r w:rsidR="00B55858" w:rsidRPr="00B55858">
        <w:rPr>
          <w:rFonts w:ascii="Times New Roman" w:hAnsi="Times New Roman" w:cs="Times New Roman"/>
          <w:sz w:val="24"/>
          <w:szCs w:val="24"/>
        </w:rPr>
        <w:t xml:space="preserve"> prokuratuurist ja politseist. </w:t>
      </w:r>
      <w:r w:rsidRPr="00B55858">
        <w:rPr>
          <w:rFonts w:ascii="Times New Roman" w:hAnsi="Times New Roman" w:cs="Times New Roman"/>
          <w:sz w:val="24"/>
          <w:szCs w:val="24"/>
        </w:rPr>
        <w:t>Nende</w:t>
      </w:r>
      <w:r w:rsidRPr="000714AE">
        <w:rPr>
          <w:rFonts w:ascii="Times New Roman" w:hAnsi="Times New Roman" w:cs="Times New Roman"/>
          <w:sz w:val="24"/>
          <w:szCs w:val="24"/>
        </w:rPr>
        <w:t xml:space="preserve"> kogemuste põhjalt on võimalik ka Eesti uurimisasutuse, prokuratuuri ja kohtu teenistujatel omandada olulisi teadmisi ning valmistuda võimalikeks juhtumiteks. </w:t>
      </w:r>
    </w:p>
    <w:p w14:paraId="4E4ABEE2" w14:textId="69C3ECEF" w:rsidR="00156D2C" w:rsidRPr="00745396"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r>
        <w:rPr>
          <w:rFonts w:ascii="Times New Roman" w:hAnsi="Times New Roman" w:cs="Times New Roman"/>
          <w:sz w:val="24"/>
          <w:szCs w:val="24"/>
        </w:rPr>
        <w:t>Ühtlasi kavandatakse p</w:t>
      </w:r>
      <w:r w:rsidRPr="002F4411">
        <w:rPr>
          <w:rFonts w:ascii="Times New Roman" w:hAnsi="Times New Roman" w:cs="Times New Roman"/>
          <w:sz w:val="24"/>
          <w:szCs w:val="24"/>
        </w:rPr>
        <w:t>rojekti käigus õppevisiit välisriiki (nt Suurbritannia ja Põhja-Iiri</w:t>
      </w:r>
      <w:r w:rsidR="00106E7E">
        <w:rPr>
          <w:rFonts w:ascii="Times New Roman" w:hAnsi="Times New Roman" w:cs="Times New Roman"/>
          <w:sz w:val="24"/>
          <w:szCs w:val="24"/>
        </w:rPr>
        <w:t>maa</w:t>
      </w:r>
      <w:r w:rsidRPr="002F4411">
        <w:rPr>
          <w:rFonts w:ascii="Times New Roman" w:hAnsi="Times New Roman" w:cs="Times New Roman"/>
          <w:sz w:val="24"/>
          <w:szCs w:val="24"/>
        </w:rPr>
        <w:t xml:space="preserve"> Ühendkuningriiki) korruptsioonivastase ja kuritegeliku tulu uurimisega seotud valdkonna ametnikele, et õppida korruptsioonikuritegude menetlemise, kuritegeliku vara ülesleidmise ja varade arestimise kohta. Kogemuste vahetamine ja uued teadmised aita</w:t>
      </w:r>
      <w:r>
        <w:rPr>
          <w:rFonts w:ascii="Times New Roman" w:hAnsi="Times New Roman" w:cs="Times New Roman"/>
          <w:sz w:val="24"/>
          <w:szCs w:val="24"/>
        </w:rPr>
        <w:t>vad</w:t>
      </w:r>
      <w:r w:rsidRPr="002F4411">
        <w:rPr>
          <w:rFonts w:ascii="Times New Roman" w:hAnsi="Times New Roman" w:cs="Times New Roman"/>
          <w:sz w:val="24"/>
          <w:szCs w:val="24"/>
        </w:rPr>
        <w:t xml:space="preserve"> otseselt kaasa Eesti praktika muutmisele ning kuritegeliku vara tõhusamale tuvastamisele ning arestimisele. </w:t>
      </w:r>
      <w:bookmarkStart w:id="35" w:name="_Hlk118370405"/>
      <w:r w:rsidRPr="00745396">
        <w:rPr>
          <w:rFonts w:ascii="Times New Roman" w:hAnsi="Times New Roman" w:cs="Times New Roman"/>
          <w:sz w:val="24"/>
          <w:szCs w:val="24"/>
        </w:rPr>
        <w:t xml:space="preserve">Õppevisiidist võtavad osa </w:t>
      </w:r>
      <w:r>
        <w:rPr>
          <w:rFonts w:ascii="Times New Roman" w:hAnsi="Times New Roman" w:cs="Times New Roman"/>
          <w:sz w:val="24"/>
          <w:szCs w:val="24"/>
        </w:rPr>
        <w:t xml:space="preserve">mh </w:t>
      </w:r>
      <w:r w:rsidRPr="00745396">
        <w:rPr>
          <w:rFonts w:ascii="Times New Roman" w:hAnsi="Times New Roman" w:cs="Times New Roman"/>
          <w:sz w:val="24"/>
          <w:szCs w:val="24"/>
        </w:rPr>
        <w:t xml:space="preserve">Politsei- ja Piirivalveameti, Kaitsepolitseiameti, Riigiprokuratuuri, Maksu- ja Tolliameti, Siseministeeriumi ja Justiitsministeeriumi ametnikud. </w:t>
      </w:r>
      <w:bookmarkEnd w:id="35"/>
      <w:r w:rsidRPr="00745396">
        <w:rPr>
          <w:rFonts w:ascii="Times New Roman" w:hAnsi="Times New Roman" w:cs="Times New Roman"/>
          <w:sz w:val="24"/>
          <w:szCs w:val="24"/>
        </w:rPr>
        <w:t>Ministeeriumide esindajate osalemine on vajalik, et teha teadlikumaid</w:t>
      </w:r>
      <w:r w:rsidRPr="002F4411">
        <w:rPr>
          <w:rFonts w:ascii="Times New Roman" w:hAnsi="Times New Roman" w:cs="Times New Roman"/>
          <w:sz w:val="24"/>
          <w:szCs w:val="24"/>
        </w:rPr>
        <w:t xml:space="preserve"> valikuid võimalike regulatiivsete muudatuste </w:t>
      </w:r>
      <w:r>
        <w:rPr>
          <w:rFonts w:ascii="Times New Roman" w:hAnsi="Times New Roman" w:cs="Times New Roman"/>
          <w:sz w:val="24"/>
          <w:szCs w:val="24"/>
        </w:rPr>
        <w:t xml:space="preserve">tegemisel </w:t>
      </w:r>
      <w:r w:rsidRPr="002F4411">
        <w:rPr>
          <w:rFonts w:ascii="Times New Roman" w:hAnsi="Times New Roman" w:cs="Times New Roman"/>
          <w:sz w:val="24"/>
          <w:szCs w:val="24"/>
        </w:rPr>
        <w:t xml:space="preserve">ning </w:t>
      </w:r>
      <w:r w:rsidRPr="00745396">
        <w:rPr>
          <w:rFonts w:ascii="Times New Roman" w:hAnsi="Times New Roman" w:cs="Times New Roman"/>
          <w:sz w:val="24"/>
          <w:szCs w:val="24"/>
        </w:rPr>
        <w:t xml:space="preserve">strateegilisel planeerimisel. Õppevisiidi maksumus on kuni 35 000 eurot ning selle korraldab projekti partner Politsei- ja Piirivalveamet. </w:t>
      </w:r>
    </w:p>
    <w:p w14:paraId="2489C0F1" w14:textId="77777777" w:rsidR="00156D2C" w:rsidRPr="00745396" w:rsidRDefault="00156D2C" w:rsidP="00156D2C">
      <w:pPr>
        <w:pStyle w:val="ListParagraph"/>
        <w:tabs>
          <w:tab w:val="left" w:pos="709"/>
          <w:tab w:val="left" w:pos="1832"/>
          <w:tab w:val="left" w:pos="2748"/>
          <w:tab w:val="left" w:pos="3664"/>
          <w:tab w:val="left" w:pos="4580"/>
          <w:tab w:val="left" w:pos="5496"/>
          <w:tab w:val="left" w:pos="6412"/>
          <w:tab w:val="left" w:pos="7328"/>
          <w:tab w:val="left" w:pos="7655"/>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53BB930C" w14:textId="77777777" w:rsidR="00156D2C" w:rsidRPr="002F4411" w:rsidRDefault="00156D2C" w:rsidP="00156D2C">
      <w:pPr>
        <w:pStyle w:val="ListParagraph"/>
        <w:numPr>
          <w:ilvl w:val="3"/>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lastRenderedPageBreak/>
        <w:t>Inimkaubanduse ennetamine</w:t>
      </w:r>
    </w:p>
    <w:p w14:paraId="5E0527B9" w14:textId="48C5860F" w:rsidR="00156D2C"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r w:rsidRPr="002F4411">
        <w:rPr>
          <w:rFonts w:ascii="Times New Roman" w:hAnsi="Times New Roman" w:cs="Times New Roman"/>
          <w:sz w:val="24"/>
          <w:szCs w:val="24"/>
        </w:rPr>
        <w:t>Inimkaubanduse ennetamine on võimalik</w:t>
      </w:r>
      <w:r>
        <w:rPr>
          <w:rFonts w:ascii="Times New Roman" w:hAnsi="Times New Roman" w:cs="Times New Roman"/>
          <w:sz w:val="24"/>
          <w:szCs w:val="24"/>
        </w:rPr>
        <w:t xml:space="preserve"> noorte</w:t>
      </w:r>
      <w:r w:rsidRPr="002F4411">
        <w:rPr>
          <w:rFonts w:ascii="Times New Roman" w:hAnsi="Times New Roman" w:cs="Times New Roman"/>
          <w:sz w:val="24"/>
          <w:szCs w:val="24"/>
        </w:rPr>
        <w:t xml:space="preserve"> teadlikuma hoiaku ja käitumise</w:t>
      </w:r>
      <w:r>
        <w:rPr>
          <w:rFonts w:ascii="Times New Roman" w:hAnsi="Times New Roman" w:cs="Times New Roman"/>
          <w:sz w:val="24"/>
          <w:szCs w:val="24"/>
        </w:rPr>
        <w:t xml:space="preserve"> kaudu. </w:t>
      </w:r>
      <w:r w:rsidRPr="002F4411">
        <w:rPr>
          <w:rFonts w:ascii="Times New Roman" w:hAnsi="Times New Roman" w:cs="Times New Roman"/>
          <w:sz w:val="24"/>
          <w:szCs w:val="24"/>
        </w:rPr>
        <w:t xml:space="preserve">Projekti käigus koolitatakse kuni </w:t>
      </w:r>
      <w:r>
        <w:rPr>
          <w:rFonts w:ascii="Times New Roman" w:hAnsi="Times New Roman" w:cs="Times New Roman"/>
          <w:sz w:val="24"/>
          <w:szCs w:val="24"/>
        </w:rPr>
        <w:t>kolmandik</w:t>
      </w:r>
      <w:r w:rsidRPr="002F4411">
        <w:rPr>
          <w:rFonts w:ascii="Times New Roman" w:hAnsi="Times New Roman" w:cs="Times New Roman"/>
          <w:sz w:val="24"/>
          <w:szCs w:val="24"/>
        </w:rPr>
        <w:t xml:space="preserve"> gümnaasiumiealis</w:t>
      </w:r>
      <w:r>
        <w:rPr>
          <w:rFonts w:ascii="Times New Roman" w:hAnsi="Times New Roman" w:cs="Times New Roman"/>
          <w:sz w:val="24"/>
          <w:szCs w:val="24"/>
        </w:rPr>
        <w:t>test</w:t>
      </w:r>
      <w:r w:rsidRPr="002F4411">
        <w:rPr>
          <w:rFonts w:ascii="Times New Roman" w:hAnsi="Times New Roman" w:cs="Times New Roman"/>
          <w:sz w:val="24"/>
          <w:szCs w:val="24"/>
        </w:rPr>
        <w:t xml:space="preserve"> Eesti</w:t>
      </w:r>
      <w:r>
        <w:rPr>
          <w:rFonts w:ascii="Times New Roman" w:hAnsi="Times New Roman" w:cs="Times New Roman"/>
          <w:sz w:val="24"/>
          <w:szCs w:val="24"/>
        </w:rPr>
        <w:t xml:space="preserve"> </w:t>
      </w:r>
      <w:r w:rsidRPr="002F4411">
        <w:rPr>
          <w:rFonts w:ascii="Times New Roman" w:hAnsi="Times New Roman" w:cs="Times New Roman"/>
          <w:sz w:val="24"/>
          <w:szCs w:val="24"/>
        </w:rPr>
        <w:t>noor</w:t>
      </w:r>
      <w:r>
        <w:rPr>
          <w:rFonts w:ascii="Times New Roman" w:hAnsi="Times New Roman" w:cs="Times New Roman"/>
          <w:sz w:val="24"/>
          <w:szCs w:val="24"/>
        </w:rPr>
        <w:t xml:space="preserve">test </w:t>
      </w:r>
      <w:r w:rsidRPr="002F4411">
        <w:rPr>
          <w:rFonts w:ascii="Times New Roman" w:hAnsi="Times New Roman" w:cs="Times New Roman"/>
          <w:sz w:val="24"/>
          <w:szCs w:val="24"/>
        </w:rPr>
        <w:t>märkama inimkaubanduse ohte ja neis olukordades abi otsima</w:t>
      </w:r>
      <w:r w:rsidR="00B55858" w:rsidRPr="00B55858">
        <w:rPr>
          <w:rFonts w:ascii="Times New Roman" w:hAnsi="Times New Roman" w:cs="Times New Roman"/>
          <w:sz w:val="24"/>
          <w:szCs w:val="24"/>
        </w:rPr>
        <w:t>, samuti koolitatakse koolitajaid õpilaste koolitamiseks inimkaubanduse teemadel</w:t>
      </w:r>
      <w:r w:rsidRPr="00B55858">
        <w:rPr>
          <w:rFonts w:ascii="Times New Roman" w:hAnsi="Times New Roman" w:cs="Times New Roman"/>
          <w:sz w:val="24"/>
          <w:szCs w:val="24"/>
        </w:rPr>
        <w:t>. Lisaks n</w:t>
      </w:r>
      <w:r w:rsidRPr="002F4411">
        <w:rPr>
          <w:rFonts w:ascii="Times New Roman" w:hAnsi="Times New Roman" w:cs="Times New Roman"/>
          <w:sz w:val="24"/>
          <w:szCs w:val="24"/>
        </w:rPr>
        <w:t xml:space="preserve">oorte koolitamisele tõstetakse </w:t>
      </w:r>
      <w:r>
        <w:rPr>
          <w:rFonts w:ascii="Times New Roman" w:hAnsi="Times New Roman" w:cs="Times New Roman"/>
          <w:sz w:val="24"/>
          <w:szCs w:val="24"/>
        </w:rPr>
        <w:t xml:space="preserve">ka </w:t>
      </w:r>
      <w:r w:rsidRPr="002F4411">
        <w:rPr>
          <w:rFonts w:ascii="Times New Roman" w:hAnsi="Times New Roman" w:cs="Times New Roman"/>
          <w:sz w:val="24"/>
          <w:szCs w:val="24"/>
        </w:rPr>
        <w:t>õiguskaitse</w:t>
      </w:r>
      <w:r>
        <w:rPr>
          <w:rFonts w:ascii="Times New Roman" w:hAnsi="Times New Roman" w:cs="Times New Roman"/>
          <w:sz w:val="24"/>
          <w:szCs w:val="24"/>
        </w:rPr>
        <w:t xml:space="preserve"> jm asutuste teenistujate</w:t>
      </w:r>
      <w:r w:rsidRPr="002F4411">
        <w:rPr>
          <w:rFonts w:ascii="Times New Roman" w:hAnsi="Times New Roman" w:cs="Times New Roman"/>
          <w:sz w:val="24"/>
          <w:szCs w:val="24"/>
        </w:rPr>
        <w:t xml:space="preserve"> pädevust inimkaubanduse juhtumite uurimise</w:t>
      </w:r>
      <w:r>
        <w:rPr>
          <w:rFonts w:ascii="Times New Roman" w:hAnsi="Times New Roman" w:cs="Times New Roman"/>
          <w:sz w:val="24"/>
          <w:szCs w:val="24"/>
        </w:rPr>
        <w:t xml:space="preserve">l. </w:t>
      </w:r>
      <w:r w:rsidRPr="002F4411">
        <w:rPr>
          <w:rFonts w:ascii="Times New Roman" w:hAnsi="Times New Roman" w:cs="Times New Roman"/>
          <w:sz w:val="24"/>
          <w:szCs w:val="24"/>
        </w:rPr>
        <w:t xml:space="preserve"> </w:t>
      </w:r>
      <w:r>
        <w:rPr>
          <w:rFonts w:ascii="Times New Roman" w:hAnsi="Times New Roman" w:cs="Times New Roman"/>
          <w:sz w:val="24"/>
          <w:szCs w:val="24"/>
        </w:rPr>
        <w:t xml:space="preserve">Selleks </w:t>
      </w:r>
      <w:r w:rsidRPr="002F4411">
        <w:rPr>
          <w:rFonts w:ascii="Times New Roman" w:hAnsi="Times New Roman" w:cs="Times New Roman"/>
          <w:sz w:val="24"/>
          <w:szCs w:val="24"/>
        </w:rPr>
        <w:t xml:space="preserve">viiakse läbi regulaarseid </w:t>
      </w:r>
      <w:proofErr w:type="spellStart"/>
      <w:r w:rsidRPr="002F4411">
        <w:rPr>
          <w:rFonts w:ascii="Times New Roman" w:hAnsi="Times New Roman" w:cs="Times New Roman"/>
          <w:sz w:val="24"/>
          <w:szCs w:val="24"/>
        </w:rPr>
        <w:t>ühiskoolitusi</w:t>
      </w:r>
      <w:proofErr w:type="spellEnd"/>
      <w:r>
        <w:rPr>
          <w:rFonts w:ascii="Times New Roman" w:hAnsi="Times New Roman" w:cs="Times New Roman"/>
          <w:sz w:val="24"/>
          <w:szCs w:val="24"/>
        </w:rPr>
        <w:t xml:space="preserve"> selliselt, et kaetud on </w:t>
      </w:r>
      <w:r w:rsidRPr="002F4411">
        <w:rPr>
          <w:rFonts w:ascii="Times New Roman" w:hAnsi="Times New Roman" w:cs="Times New Roman"/>
          <w:sz w:val="24"/>
          <w:szCs w:val="24"/>
        </w:rPr>
        <w:t>terve menetlusahel (politsei, prokuratuur) ja kaasat</w:t>
      </w:r>
      <w:r>
        <w:rPr>
          <w:rFonts w:ascii="Times New Roman" w:hAnsi="Times New Roman" w:cs="Times New Roman"/>
          <w:sz w:val="24"/>
          <w:szCs w:val="24"/>
        </w:rPr>
        <w:t>ud on lisaks</w:t>
      </w:r>
      <w:r w:rsidRPr="002F4411">
        <w:rPr>
          <w:rFonts w:ascii="Times New Roman" w:hAnsi="Times New Roman" w:cs="Times New Roman"/>
          <w:sz w:val="24"/>
          <w:szCs w:val="24"/>
        </w:rPr>
        <w:t xml:space="preserve"> tööinspektor</w:t>
      </w:r>
      <w:r>
        <w:rPr>
          <w:rFonts w:ascii="Times New Roman" w:hAnsi="Times New Roman" w:cs="Times New Roman"/>
          <w:sz w:val="24"/>
          <w:szCs w:val="24"/>
        </w:rPr>
        <w:t>id</w:t>
      </w:r>
      <w:r w:rsidRPr="002F4411">
        <w:rPr>
          <w:rFonts w:ascii="Times New Roman" w:hAnsi="Times New Roman" w:cs="Times New Roman"/>
          <w:sz w:val="24"/>
          <w:szCs w:val="24"/>
        </w:rPr>
        <w:t xml:space="preserve"> ja ohvriabi töötaja</w:t>
      </w:r>
      <w:r>
        <w:rPr>
          <w:rFonts w:ascii="Times New Roman" w:hAnsi="Times New Roman" w:cs="Times New Roman"/>
          <w:sz w:val="24"/>
          <w:szCs w:val="24"/>
        </w:rPr>
        <w:t>d</w:t>
      </w:r>
      <w:r w:rsidRPr="00704D05">
        <w:rPr>
          <w:rFonts w:ascii="Times New Roman" w:hAnsi="Times New Roman" w:cs="Times New Roman"/>
          <w:sz w:val="24"/>
          <w:szCs w:val="24"/>
        </w:rPr>
        <w:t>. Inimkaubanduse ennetamiseks ja inimkaubanduse põhjuste paremaks mõistmiseks arvestatakse koolitustel ka soolise ebavõrdsuse teemaga.</w:t>
      </w:r>
    </w:p>
    <w:p w14:paraId="0668086C" w14:textId="77777777" w:rsidR="00E93AE1" w:rsidRDefault="00E93AE1" w:rsidP="00E93AE1">
      <w:pPr>
        <w:pStyle w:val="ListParagraph"/>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val="0"/>
        <w:overflowPunct w:val="0"/>
        <w:spacing w:before="240" w:afterLines="80" w:after="192" w:line="240" w:lineRule="auto"/>
        <w:ind w:left="851"/>
        <w:jc w:val="both"/>
        <w:textAlignment w:val="baseline"/>
        <w:rPr>
          <w:rFonts w:ascii="Times New Roman" w:hAnsi="Times New Roman" w:cs="Times New Roman"/>
          <w:sz w:val="24"/>
          <w:szCs w:val="24"/>
        </w:rPr>
      </w:pPr>
      <w:r>
        <w:rPr>
          <w:rFonts w:ascii="Times New Roman" w:hAnsi="Times New Roman" w:cs="Times New Roman"/>
          <w:sz w:val="24"/>
          <w:szCs w:val="24"/>
        </w:rPr>
        <w:t xml:space="preserve">Korraldatakse ka õpikodasid, mis võivad sisaldada ka </w:t>
      </w:r>
      <w:proofErr w:type="spellStart"/>
      <w:r>
        <w:rPr>
          <w:rFonts w:ascii="Times New Roman" w:hAnsi="Times New Roman" w:cs="Times New Roman"/>
          <w:sz w:val="24"/>
          <w:szCs w:val="24"/>
        </w:rPr>
        <w:t>väliskoolitajate</w:t>
      </w:r>
      <w:proofErr w:type="spellEnd"/>
      <w:r>
        <w:rPr>
          <w:rFonts w:ascii="Times New Roman" w:hAnsi="Times New Roman" w:cs="Times New Roman"/>
          <w:sz w:val="24"/>
          <w:szCs w:val="24"/>
        </w:rPr>
        <w:t xml:space="preserve"> ja -ekspertide visiite Eestisse õiguskaitsespetsialistide ja -ametnike koolitamiseks ning Eesti siseselt ametkondade või ametiasutuste vahelisi </w:t>
      </w:r>
      <w:proofErr w:type="spellStart"/>
      <w:r>
        <w:rPr>
          <w:rFonts w:ascii="Times New Roman" w:hAnsi="Times New Roman" w:cs="Times New Roman"/>
          <w:sz w:val="24"/>
          <w:szCs w:val="24"/>
        </w:rPr>
        <w:t>ühisseminare</w:t>
      </w:r>
      <w:proofErr w:type="spellEnd"/>
      <w:r>
        <w:rPr>
          <w:rFonts w:ascii="Times New Roman" w:hAnsi="Times New Roman" w:cs="Times New Roman"/>
          <w:sz w:val="24"/>
          <w:szCs w:val="24"/>
        </w:rPr>
        <w:t>.</w:t>
      </w:r>
    </w:p>
    <w:p w14:paraId="06D1C16C" w14:textId="19BF454C" w:rsidR="00156D2C" w:rsidRPr="00540EA4" w:rsidRDefault="00E93AE1"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r>
        <w:rPr>
          <w:rFonts w:ascii="Times New Roman" w:hAnsi="Times New Roman" w:cs="Times New Roman"/>
          <w:sz w:val="24"/>
          <w:szCs w:val="24"/>
        </w:rPr>
        <w:t>Lisaks</w:t>
      </w:r>
      <w:r w:rsidR="00156D2C" w:rsidRPr="00704D05">
        <w:rPr>
          <w:rFonts w:ascii="Times New Roman" w:hAnsi="Times New Roman" w:cs="Times New Roman"/>
          <w:sz w:val="24"/>
          <w:szCs w:val="24"/>
        </w:rPr>
        <w:t xml:space="preserve"> viiakse läbi tööalastest</w:t>
      </w:r>
      <w:r w:rsidR="00156D2C" w:rsidRPr="00893622">
        <w:rPr>
          <w:rFonts w:ascii="Times New Roman" w:hAnsi="Times New Roman" w:cs="Times New Roman"/>
          <w:sz w:val="24"/>
          <w:szCs w:val="24"/>
        </w:rPr>
        <w:t xml:space="preserve"> õigustest teadlikkuse tõstmise</w:t>
      </w:r>
      <w:r w:rsidR="00156D2C" w:rsidRPr="002F4411">
        <w:rPr>
          <w:rFonts w:ascii="Times New Roman" w:hAnsi="Times New Roman" w:cs="Times New Roman"/>
          <w:sz w:val="24"/>
          <w:szCs w:val="24"/>
        </w:rPr>
        <w:t xml:space="preserve"> alaseid ennetustegevusi (kampaaniad, sotsiaalmeedia jm) Eestisse tulevatele </w:t>
      </w:r>
      <w:proofErr w:type="spellStart"/>
      <w:r w:rsidR="00156D2C" w:rsidRPr="002F4411">
        <w:rPr>
          <w:rFonts w:ascii="Times New Roman" w:hAnsi="Times New Roman" w:cs="Times New Roman"/>
          <w:sz w:val="24"/>
          <w:szCs w:val="24"/>
        </w:rPr>
        <w:t>välistöötajatele</w:t>
      </w:r>
      <w:proofErr w:type="spellEnd"/>
      <w:r w:rsidR="00156D2C" w:rsidRPr="002F4411">
        <w:rPr>
          <w:rFonts w:ascii="Times New Roman" w:hAnsi="Times New Roman" w:cs="Times New Roman"/>
          <w:sz w:val="24"/>
          <w:szCs w:val="24"/>
        </w:rPr>
        <w:t xml:space="preserve">, kuna </w:t>
      </w:r>
      <w:r w:rsidR="00156D2C" w:rsidRPr="00540EA4">
        <w:rPr>
          <w:rFonts w:ascii="Times New Roman" w:hAnsi="Times New Roman" w:cs="Times New Roman"/>
          <w:sz w:val="24"/>
          <w:szCs w:val="24"/>
        </w:rPr>
        <w:t>Tööinspektsiooni ja Sotsiaalkindlustusametisse on jõudnud avaldusi töökeskkonnas toimunud juhtumitest, mis viitavad mh inimkaubanduse võimalikkusele. Ennetustegevuste tulemusel oskavad inimesed võimalikke inimkaubanduse märke märgata ja neist teavitada</w:t>
      </w:r>
      <w:r w:rsidR="00156D2C" w:rsidRPr="00540EA4" w:rsidDel="003E46F5">
        <w:rPr>
          <w:rStyle w:val="CommentReference"/>
          <w:rFonts w:ascii="Times New Roman" w:hAnsi="Times New Roman" w:cs="Times New Roman"/>
          <w:sz w:val="24"/>
          <w:szCs w:val="24"/>
        </w:rPr>
        <w:t xml:space="preserve"> </w:t>
      </w:r>
    </w:p>
    <w:p w14:paraId="37F5FE36" w14:textId="77777777" w:rsidR="00156D2C" w:rsidRPr="00540EA4"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r w:rsidRPr="00540EA4">
        <w:rPr>
          <w:rFonts w:ascii="Times New Roman" w:hAnsi="Times New Roman" w:cs="Times New Roman"/>
          <w:sz w:val="24"/>
          <w:szCs w:val="24"/>
        </w:rPr>
        <w:t xml:space="preserve">Viimasena kavandatakse koostöökohtumisi/seminare kolmandate riikidega, kelle kodanikega seoses  on Eestis märgatud ekspluateerimist tööturul. </w:t>
      </w:r>
    </w:p>
    <w:p w14:paraId="73263D5F" w14:textId="77777777" w:rsidR="00156D2C" w:rsidRPr="00540EA4"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1D0D6AF6"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tulemus</w:t>
      </w:r>
    </w:p>
    <w:p w14:paraId="26CD262D"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eastAsiaTheme="minorEastAsia" w:hAnsi="Times New Roman" w:cs="Times New Roman"/>
          <w:color w:val="000000" w:themeColor="text1"/>
          <w:kern w:val="24"/>
          <w:sz w:val="24"/>
          <w:szCs w:val="24"/>
        </w:rPr>
      </w:pPr>
      <w:r w:rsidRPr="002F4411">
        <w:rPr>
          <w:rFonts w:ascii="Times New Roman" w:eastAsiaTheme="minorEastAsia" w:hAnsi="Times New Roman" w:cs="Times New Roman"/>
          <w:color w:val="000000" w:themeColor="text1"/>
          <w:kern w:val="24"/>
          <w:sz w:val="24"/>
          <w:szCs w:val="24"/>
        </w:rPr>
        <w:t>Toetatavate tegevuste tulemusena on koostatud korruptsiooniuuring, õiguskaitse spetsialistid on korruptsiooni</w:t>
      </w:r>
      <w:r>
        <w:rPr>
          <w:rFonts w:ascii="Times New Roman" w:eastAsiaTheme="minorEastAsia" w:hAnsi="Times New Roman" w:cs="Times New Roman"/>
          <w:color w:val="000000" w:themeColor="text1"/>
          <w:kern w:val="24"/>
          <w:sz w:val="24"/>
          <w:szCs w:val="24"/>
        </w:rPr>
        <w:t xml:space="preserve"> ja inimkaubanduse </w:t>
      </w:r>
      <w:r w:rsidRPr="002F4411">
        <w:rPr>
          <w:rFonts w:ascii="Times New Roman" w:eastAsiaTheme="minorEastAsia" w:hAnsi="Times New Roman" w:cs="Times New Roman"/>
          <w:color w:val="000000" w:themeColor="text1"/>
          <w:kern w:val="24"/>
          <w:sz w:val="24"/>
          <w:szCs w:val="24"/>
        </w:rPr>
        <w:t>teemadel koolitatud ning arendatud on rahvusvahelist koostööd. Samuti on tõusnud spetsialistide</w:t>
      </w:r>
      <w:r>
        <w:rPr>
          <w:rFonts w:ascii="Times New Roman" w:eastAsiaTheme="minorEastAsia" w:hAnsi="Times New Roman" w:cs="Times New Roman"/>
          <w:color w:val="000000" w:themeColor="text1"/>
          <w:kern w:val="24"/>
          <w:sz w:val="24"/>
          <w:szCs w:val="24"/>
        </w:rPr>
        <w:t xml:space="preserve">, gümnaasiumiealiste </w:t>
      </w:r>
      <w:r w:rsidRPr="002F4411">
        <w:rPr>
          <w:rFonts w:ascii="Times New Roman" w:eastAsiaTheme="minorEastAsia" w:hAnsi="Times New Roman" w:cs="Times New Roman"/>
          <w:color w:val="000000" w:themeColor="text1"/>
          <w:kern w:val="24"/>
          <w:sz w:val="24"/>
          <w:szCs w:val="24"/>
        </w:rPr>
        <w:t xml:space="preserve">noorte </w:t>
      </w:r>
      <w:r>
        <w:rPr>
          <w:rFonts w:ascii="Times New Roman" w:eastAsiaTheme="minorEastAsia" w:hAnsi="Times New Roman" w:cs="Times New Roman"/>
          <w:color w:val="000000" w:themeColor="text1"/>
          <w:kern w:val="24"/>
          <w:sz w:val="24"/>
          <w:szCs w:val="24"/>
        </w:rPr>
        <w:t xml:space="preserve">ning </w:t>
      </w:r>
      <w:proofErr w:type="spellStart"/>
      <w:r>
        <w:rPr>
          <w:rFonts w:ascii="Times New Roman" w:eastAsiaTheme="minorEastAsia" w:hAnsi="Times New Roman" w:cs="Times New Roman"/>
          <w:color w:val="000000" w:themeColor="text1"/>
          <w:kern w:val="24"/>
          <w:sz w:val="24"/>
          <w:szCs w:val="24"/>
        </w:rPr>
        <w:t>välistöötajate</w:t>
      </w:r>
      <w:proofErr w:type="spellEnd"/>
      <w:r>
        <w:rPr>
          <w:rFonts w:ascii="Times New Roman" w:eastAsiaTheme="minorEastAsia" w:hAnsi="Times New Roman" w:cs="Times New Roman"/>
          <w:color w:val="000000" w:themeColor="text1"/>
          <w:kern w:val="24"/>
          <w:sz w:val="24"/>
          <w:szCs w:val="24"/>
        </w:rPr>
        <w:t xml:space="preserve"> </w:t>
      </w:r>
      <w:r w:rsidRPr="002F4411">
        <w:rPr>
          <w:rFonts w:ascii="Times New Roman" w:eastAsiaTheme="minorEastAsia" w:hAnsi="Times New Roman" w:cs="Times New Roman"/>
          <w:color w:val="000000" w:themeColor="text1"/>
          <w:kern w:val="24"/>
          <w:sz w:val="24"/>
          <w:szCs w:val="24"/>
        </w:rPr>
        <w:t xml:space="preserve">teadlikkus inimkaubandusest. </w:t>
      </w:r>
    </w:p>
    <w:p w14:paraId="273E58C7"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1DE08843"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sihtrühm</w:t>
      </w:r>
    </w:p>
    <w:p w14:paraId="49D82E22" w14:textId="10AE5C5E" w:rsidR="00156D2C" w:rsidRPr="002F4411" w:rsidRDefault="00285FFF"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eastAsiaTheme="minorEastAsia" w:hAnsi="Times New Roman" w:cs="Times New Roman"/>
          <w:color w:val="000000" w:themeColor="text1"/>
          <w:kern w:val="24"/>
          <w:sz w:val="24"/>
          <w:szCs w:val="24"/>
        </w:rPr>
      </w:pPr>
      <w:r>
        <w:rPr>
          <w:rFonts w:ascii="Times New Roman" w:eastAsiaTheme="minorEastAsia" w:hAnsi="Times New Roman" w:cs="Times New Roman"/>
          <w:color w:val="000000" w:themeColor="text1"/>
          <w:kern w:val="24"/>
          <w:sz w:val="24"/>
          <w:szCs w:val="24"/>
        </w:rPr>
        <w:t>Kohtuteenistujad, p</w:t>
      </w:r>
      <w:r w:rsidR="00156D2C" w:rsidRPr="002F4411">
        <w:rPr>
          <w:rFonts w:ascii="Times New Roman" w:eastAsiaTheme="minorEastAsia" w:hAnsi="Times New Roman" w:cs="Times New Roman"/>
          <w:color w:val="000000" w:themeColor="text1"/>
          <w:kern w:val="24"/>
          <w:sz w:val="24"/>
          <w:szCs w:val="24"/>
        </w:rPr>
        <w:t>rokurörid, politseinikud, uurijad, analüütikud, tööinspektorid, maksu- ja tolliametnikud, ohvriabitöötajad</w:t>
      </w:r>
      <w:r w:rsidR="00156D2C">
        <w:rPr>
          <w:rFonts w:ascii="Times New Roman" w:eastAsiaTheme="minorEastAsia" w:hAnsi="Times New Roman" w:cs="Times New Roman"/>
          <w:color w:val="000000" w:themeColor="text1"/>
          <w:kern w:val="24"/>
          <w:sz w:val="24"/>
          <w:szCs w:val="24"/>
        </w:rPr>
        <w:t>,</w:t>
      </w:r>
      <w:r w:rsidR="00156D2C" w:rsidRPr="002F4411">
        <w:rPr>
          <w:rFonts w:ascii="Times New Roman" w:eastAsiaTheme="minorEastAsia" w:hAnsi="Times New Roman" w:cs="Times New Roman"/>
          <w:color w:val="000000" w:themeColor="text1"/>
          <w:kern w:val="24"/>
          <w:sz w:val="24"/>
          <w:szCs w:val="24"/>
        </w:rPr>
        <w:t xml:space="preserve"> </w:t>
      </w:r>
      <w:r w:rsidR="00156D2C">
        <w:rPr>
          <w:rFonts w:ascii="Times New Roman" w:eastAsiaTheme="minorEastAsia" w:hAnsi="Times New Roman" w:cs="Times New Roman"/>
          <w:color w:val="000000" w:themeColor="text1"/>
          <w:kern w:val="24"/>
          <w:sz w:val="24"/>
          <w:szCs w:val="24"/>
        </w:rPr>
        <w:t xml:space="preserve">gümnaasiumiealised noored, </w:t>
      </w:r>
      <w:r w:rsidR="00156D2C" w:rsidRPr="002F4411">
        <w:rPr>
          <w:rFonts w:ascii="Times New Roman" w:eastAsiaTheme="minorEastAsia" w:hAnsi="Times New Roman" w:cs="Times New Roman"/>
          <w:color w:val="000000" w:themeColor="text1"/>
          <w:kern w:val="24"/>
          <w:sz w:val="24"/>
          <w:szCs w:val="24"/>
        </w:rPr>
        <w:t xml:space="preserve">omavalitsuste ja riigiasutuste avaliku sektori töötajad, volikogude liikmed ja riigikogu liikmed. Laiemalt Eestisse tööle asunud </w:t>
      </w:r>
      <w:proofErr w:type="spellStart"/>
      <w:r w:rsidR="00156D2C" w:rsidRPr="002F4411">
        <w:rPr>
          <w:rFonts w:ascii="Times New Roman" w:eastAsiaTheme="minorEastAsia" w:hAnsi="Times New Roman" w:cs="Times New Roman"/>
          <w:color w:val="000000" w:themeColor="text1"/>
          <w:kern w:val="24"/>
          <w:sz w:val="24"/>
          <w:szCs w:val="24"/>
        </w:rPr>
        <w:t>välistöötajad</w:t>
      </w:r>
      <w:proofErr w:type="spellEnd"/>
      <w:r w:rsidR="00156D2C" w:rsidRPr="002F4411">
        <w:rPr>
          <w:rFonts w:ascii="Times New Roman" w:eastAsiaTheme="minorEastAsia" w:hAnsi="Times New Roman" w:cs="Times New Roman"/>
          <w:color w:val="000000" w:themeColor="text1"/>
          <w:kern w:val="24"/>
          <w:sz w:val="24"/>
          <w:szCs w:val="24"/>
        </w:rPr>
        <w:t>.</w:t>
      </w:r>
    </w:p>
    <w:p w14:paraId="056EA63F"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00EC74D7"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abikõlblikkuse periood</w:t>
      </w:r>
    </w:p>
    <w:p w14:paraId="0A4B0731"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01.10.2022 – 31.08.2029</w:t>
      </w:r>
    </w:p>
    <w:p w14:paraId="7B5FA748"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1FA1819D"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bookmarkStart w:id="36" w:name="_Hlk117769842"/>
      <w:r w:rsidRPr="002F4411">
        <w:rPr>
          <w:rFonts w:ascii="Times New Roman" w:hAnsi="Times New Roman" w:cs="Times New Roman"/>
          <w:sz w:val="24"/>
          <w:szCs w:val="24"/>
        </w:rPr>
        <w:t xml:space="preserve">Projekti </w:t>
      </w:r>
      <w:bookmarkEnd w:id="36"/>
      <w:r w:rsidRPr="002F4411">
        <w:rPr>
          <w:rFonts w:ascii="Times New Roman" w:hAnsi="Times New Roman" w:cs="Times New Roman"/>
          <w:sz w:val="24"/>
          <w:szCs w:val="24"/>
        </w:rPr>
        <w:t>elluviija: Justiitsministeerium</w:t>
      </w:r>
    </w:p>
    <w:p w14:paraId="11F61711" w14:textId="77777777" w:rsidR="00156D2C" w:rsidRPr="00FE41CB"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A75C20">
        <w:rPr>
          <w:rFonts w:ascii="Times New Roman" w:hAnsi="Times New Roman" w:cs="Times New Roman"/>
          <w:sz w:val="24"/>
          <w:szCs w:val="24"/>
        </w:rPr>
        <w:t>Projekti partnerid: Politsei- ja Piirivalveamet, Sotsiaalkindlustusamet</w:t>
      </w:r>
    </w:p>
    <w:p w14:paraId="28DF8F0A"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highlight w:val="yellow"/>
        </w:rPr>
      </w:pPr>
    </w:p>
    <w:p w14:paraId="237F3E63"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bookmarkStart w:id="37" w:name="_Hlk118209322"/>
      <w:r w:rsidRPr="002F4411">
        <w:rPr>
          <w:rFonts w:ascii="Times New Roman" w:hAnsi="Times New Roman" w:cs="Times New Roman"/>
          <w:sz w:val="24"/>
          <w:szCs w:val="24"/>
        </w:rPr>
        <w:t>Elluviija sõlmib partneri</w:t>
      </w:r>
      <w:r>
        <w:rPr>
          <w:rFonts w:ascii="Times New Roman" w:hAnsi="Times New Roman" w:cs="Times New Roman"/>
          <w:sz w:val="24"/>
          <w:szCs w:val="24"/>
        </w:rPr>
        <w:t>te</w:t>
      </w:r>
      <w:r w:rsidRPr="002F4411">
        <w:rPr>
          <w:rFonts w:ascii="Times New Roman" w:hAnsi="Times New Roman" w:cs="Times New Roman"/>
          <w:sz w:val="24"/>
          <w:szCs w:val="24"/>
        </w:rPr>
        <w:t xml:space="preserve">ga </w:t>
      </w:r>
      <w:r>
        <w:rPr>
          <w:rFonts w:ascii="Times New Roman" w:hAnsi="Times New Roman" w:cs="Times New Roman"/>
          <w:sz w:val="24"/>
          <w:szCs w:val="24"/>
        </w:rPr>
        <w:t>l</w:t>
      </w:r>
      <w:r w:rsidRPr="002F4411">
        <w:rPr>
          <w:rFonts w:ascii="Times New Roman" w:hAnsi="Times New Roman" w:cs="Times New Roman"/>
          <w:sz w:val="24"/>
          <w:szCs w:val="24"/>
        </w:rPr>
        <w:t>epingu</w:t>
      </w:r>
      <w:r>
        <w:rPr>
          <w:rFonts w:ascii="Times New Roman" w:hAnsi="Times New Roman" w:cs="Times New Roman"/>
          <w:sz w:val="24"/>
          <w:szCs w:val="24"/>
        </w:rPr>
        <w:t>d</w:t>
      </w:r>
      <w:r w:rsidRPr="002F4411">
        <w:rPr>
          <w:rFonts w:ascii="Times New Roman" w:hAnsi="Times New Roman" w:cs="Times New Roman"/>
          <w:sz w:val="24"/>
          <w:szCs w:val="24"/>
        </w:rPr>
        <w:t xml:space="preserve">, milles </w:t>
      </w:r>
      <w:r>
        <w:rPr>
          <w:rFonts w:ascii="Times New Roman" w:hAnsi="Times New Roman" w:cs="Times New Roman"/>
          <w:sz w:val="24"/>
          <w:szCs w:val="24"/>
        </w:rPr>
        <w:t>sätestatakse</w:t>
      </w:r>
      <w:r w:rsidRPr="002F4411">
        <w:rPr>
          <w:rFonts w:ascii="Times New Roman" w:hAnsi="Times New Roman" w:cs="Times New Roman"/>
          <w:sz w:val="24"/>
          <w:szCs w:val="24"/>
        </w:rPr>
        <w:t xml:space="preserve"> partneri õigused ja kohustused ning vastutus ja aruandluskord </w:t>
      </w:r>
      <w:r>
        <w:rPr>
          <w:rFonts w:ascii="Times New Roman" w:hAnsi="Times New Roman" w:cs="Times New Roman"/>
          <w:sz w:val="24"/>
          <w:szCs w:val="24"/>
        </w:rPr>
        <w:t xml:space="preserve">projekti </w:t>
      </w:r>
      <w:r w:rsidRPr="002F4411">
        <w:rPr>
          <w:rFonts w:ascii="Times New Roman" w:hAnsi="Times New Roman" w:cs="Times New Roman"/>
          <w:sz w:val="24"/>
          <w:szCs w:val="24"/>
        </w:rPr>
        <w:t>elluviimisel.</w:t>
      </w:r>
    </w:p>
    <w:bookmarkEnd w:id="37"/>
    <w:p w14:paraId="638927F1"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1FCE296F" w14:textId="77777777" w:rsidR="00156D2C" w:rsidRPr="002F4411" w:rsidRDefault="00156D2C" w:rsidP="00156D2C">
      <w:pPr>
        <w:pStyle w:val="ListParagraph"/>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hanging="709"/>
        <w:jc w:val="both"/>
        <w:rPr>
          <w:rFonts w:ascii="Times New Roman" w:hAnsi="Times New Roman" w:cs="Times New Roman"/>
          <w:b/>
          <w:sz w:val="24"/>
          <w:szCs w:val="24"/>
        </w:rPr>
      </w:pPr>
      <w:r w:rsidRPr="002F4411">
        <w:rPr>
          <w:rFonts w:ascii="Times New Roman" w:hAnsi="Times New Roman" w:cs="Times New Roman"/>
          <w:b/>
          <w:sz w:val="24"/>
          <w:szCs w:val="24"/>
        </w:rPr>
        <w:t>Kohtuteenistujate ja prokuröride koolitused</w:t>
      </w:r>
    </w:p>
    <w:p w14:paraId="43185BD8"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eesmärk ja sisu</w:t>
      </w:r>
    </w:p>
    <w:p w14:paraId="1888431D"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Projekti raames koolitatakse õiguskaitseasutuste (kohtud ja prokuratuur) töötajaid</w:t>
      </w:r>
      <w:r>
        <w:rPr>
          <w:rFonts w:ascii="Times New Roman" w:hAnsi="Times New Roman" w:cs="Times New Roman"/>
          <w:sz w:val="24"/>
          <w:szCs w:val="24"/>
        </w:rPr>
        <w:t>. Selleks tehakse projekti raames järgmisi tegevusi</w:t>
      </w:r>
      <w:r w:rsidRPr="002F4411">
        <w:rPr>
          <w:rFonts w:ascii="Times New Roman" w:hAnsi="Times New Roman" w:cs="Times New Roman"/>
          <w:sz w:val="24"/>
          <w:szCs w:val="24"/>
        </w:rPr>
        <w:t xml:space="preserve">: </w:t>
      </w:r>
    </w:p>
    <w:p w14:paraId="3E837A9D" w14:textId="77777777" w:rsidR="00156D2C" w:rsidRPr="002F4411" w:rsidRDefault="00156D2C" w:rsidP="00156D2C">
      <w:pPr>
        <w:pStyle w:val="ListParagraph"/>
        <w:numPr>
          <w:ilvl w:val="0"/>
          <w:numId w:val="17"/>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val="0"/>
        <w:overflowPunct w:val="0"/>
        <w:spacing w:before="240" w:afterLines="80" w:after="192" w:line="240" w:lineRule="auto"/>
        <w:ind w:left="714" w:hanging="5"/>
        <w:jc w:val="both"/>
        <w:textAlignment w:val="baseline"/>
        <w:rPr>
          <w:rFonts w:ascii="Times New Roman" w:hAnsi="Times New Roman" w:cs="Times New Roman"/>
          <w:sz w:val="24"/>
          <w:szCs w:val="24"/>
        </w:rPr>
      </w:pPr>
      <w:r w:rsidRPr="002F4411">
        <w:rPr>
          <w:rFonts w:ascii="Times New Roman" w:hAnsi="Times New Roman" w:cs="Times New Roman"/>
          <w:sz w:val="24"/>
          <w:szCs w:val="24"/>
        </w:rPr>
        <w:t>Info- ja kommunikatsioonitehnoloogia</w:t>
      </w:r>
      <w:r>
        <w:rPr>
          <w:rFonts w:ascii="Times New Roman" w:hAnsi="Times New Roman" w:cs="Times New Roman"/>
          <w:sz w:val="24"/>
          <w:szCs w:val="24"/>
        </w:rPr>
        <w:t xml:space="preserve"> (edaspidi </w:t>
      </w:r>
      <w:r w:rsidRPr="00540EA4">
        <w:rPr>
          <w:rFonts w:ascii="Times New Roman" w:hAnsi="Times New Roman" w:cs="Times New Roman"/>
          <w:i/>
          <w:sz w:val="24"/>
          <w:szCs w:val="24"/>
        </w:rPr>
        <w:t>IKT</w:t>
      </w:r>
      <w:r>
        <w:rPr>
          <w:rFonts w:ascii="Times New Roman" w:hAnsi="Times New Roman" w:cs="Times New Roman"/>
          <w:sz w:val="24"/>
          <w:szCs w:val="24"/>
        </w:rPr>
        <w:t>)</w:t>
      </w:r>
      <w:r w:rsidRPr="002F4411">
        <w:rPr>
          <w:rFonts w:ascii="Times New Roman" w:hAnsi="Times New Roman" w:cs="Times New Roman"/>
          <w:sz w:val="24"/>
          <w:szCs w:val="24"/>
        </w:rPr>
        <w:t>, tehisintellekti ning digitõendite ja arvutikuritegevuse alase e-kursuse väljatöötamine ning vajaduspõhine uuendamine ja rakendamine kogu projektiperioodi vältel;</w:t>
      </w:r>
    </w:p>
    <w:p w14:paraId="5503B306" w14:textId="77777777" w:rsidR="00156D2C" w:rsidRPr="002F4411" w:rsidRDefault="00156D2C" w:rsidP="00156D2C">
      <w:pPr>
        <w:pStyle w:val="ListParagraph"/>
        <w:numPr>
          <w:ilvl w:val="0"/>
          <w:numId w:val="17"/>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val="0"/>
        <w:overflowPunct w:val="0"/>
        <w:spacing w:before="240" w:afterLines="80" w:after="192" w:line="240" w:lineRule="auto"/>
        <w:ind w:left="714" w:hanging="5"/>
        <w:jc w:val="both"/>
        <w:textAlignment w:val="baseline"/>
        <w:rPr>
          <w:rFonts w:ascii="Times New Roman" w:hAnsi="Times New Roman" w:cs="Times New Roman"/>
          <w:sz w:val="24"/>
          <w:szCs w:val="24"/>
        </w:rPr>
      </w:pPr>
      <w:r w:rsidRPr="002F4411">
        <w:rPr>
          <w:rFonts w:ascii="Times New Roman" w:hAnsi="Times New Roman" w:cs="Times New Roman"/>
          <w:sz w:val="24"/>
          <w:szCs w:val="24"/>
        </w:rPr>
        <w:lastRenderedPageBreak/>
        <w:t>Iga-aastaste koolituste läbiviimine terrorismi ja radikaliseerumise tõkestamise või rasket ja organiseeritud kuritegevust käsitlevatel aktuaalteemadel</w:t>
      </w:r>
      <w:r>
        <w:rPr>
          <w:rFonts w:ascii="Times New Roman" w:hAnsi="Times New Roman" w:cs="Times New Roman"/>
          <w:sz w:val="24"/>
          <w:szCs w:val="24"/>
        </w:rPr>
        <w:t>.</w:t>
      </w:r>
    </w:p>
    <w:p w14:paraId="09F7CCCB" w14:textId="39087337" w:rsidR="00156D2C" w:rsidRPr="009F3E86" w:rsidRDefault="00156D2C" w:rsidP="00156D2C">
      <w:pPr>
        <w:pStyle w:val="ListParagraph"/>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val="0"/>
        <w:overflowPunct w:val="0"/>
        <w:spacing w:before="240" w:afterLines="80" w:after="192" w:line="240" w:lineRule="auto"/>
        <w:ind w:left="714"/>
        <w:jc w:val="both"/>
        <w:textAlignment w:val="baseline"/>
        <w:rPr>
          <w:rFonts w:ascii="Times New Roman" w:hAnsi="Times New Roman" w:cs="Times New Roman"/>
          <w:sz w:val="24"/>
          <w:szCs w:val="24"/>
        </w:rPr>
      </w:pPr>
      <w:r w:rsidRPr="002F4411">
        <w:rPr>
          <w:rFonts w:ascii="Times New Roman" w:hAnsi="Times New Roman" w:cs="Times New Roman"/>
          <w:sz w:val="24"/>
          <w:szCs w:val="24"/>
        </w:rPr>
        <w:t xml:space="preserve">Lisaks korraldatakse õppevisiite ning osaletakse </w:t>
      </w:r>
      <w:proofErr w:type="spellStart"/>
      <w:r w:rsidRPr="002F4411">
        <w:rPr>
          <w:rFonts w:ascii="Times New Roman" w:hAnsi="Times New Roman" w:cs="Times New Roman"/>
          <w:sz w:val="24"/>
          <w:szCs w:val="24"/>
        </w:rPr>
        <w:t>väliskoolitustel</w:t>
      </w:r>
      <w:proofErr w:type="spellEnd"/>
      <w:r w:rsidRPr="002F4411">
        <w:rPr>
          <w:rFonts w:ascii="Times New Roman" w:hAnsi="Times New Roman" w:cs="Times New Roman"/>
          <w:sz w:val="24"/>
          <w:szCs w:val="24"/>
        </w:rPr>
        <w:t xml:space="preserve">, tõhustamaks õiguskaitseasutuste piiriülest koostööd ja teabevahetust ning edendamaks parimate praktikate vahetust võitluses raske ja organiseeritud kuritegevuse ning küberkuritegevusega. </w:t>
      </w:r>
      <w:r w:rsidR="009F3E86">
        <w:rPr>
          <w:rFonts w:ascii="Times New Roman" w:hAnsi="Times New Roman" w:cs="Times New Roman"/>
          <w:sz w:val="24"/>
          <w:szCs w:val="24"/>
        </w:rPr>
        <w:t xml:space="preserve">Korraldatakse ka õpikodasid, mis </w:t>
      </w:r>
      <w:r w:rsidR="009F3E86" w:rsidRPr="009F3E86">
        <w:rPr>
          <w:rFonts w:ascii="Times New Roman" w:hAnsi="Times New Roman" w:cs="Times New Roman"/>
          <w:sz w:val="24"/>
          <w:szCs w:val="24"/>
        </w:rPr>
        <w:t xml:space="preserve">võivad sisaldada ka </w:t>
      </w:r>
      <w:proofErr w:type="spellStart"/>
      <w:r w:rsidR="009F3E86" w:rsidRPr="009F3E86">
        <w:rPr>
          <w:rFonts w:ascii="Times New Roman" w:hAnsi="Times New Roman" w:cs="Times New Roman"/>
          <w:sz w:val="24"/>
          <w:szCs w:val="24"/>
        </w:rPr>
        <w:t>väliskoolitajate</w:t>
      </w:r>
      <w:proofErr w:type="spellEnd"/>
      <w:r w:rsidR="009F3E86" w:rsidRPr="009F3E86">
        <w:rPr>
          <w:rFonts w:ascii="Times New Roman" w:hAnsi="Times New Roman" w:cs="Times New Roman"/>
          <w:sz w:val="24"/>
          <w:szCs w:val="24"/>
        </w:rPr>
        <w:t xml:space="preserve"> ja -ekspertide visiite Eestisse õiguskaitsespetsialistide ja -ametnike koolitamiseks ning Eesti siseselt ametkondade või ametiasutuste vahelisi </w:t>
      </w:r>
      <w:proofErr w:type="spellStart"/>
      <w:r w:rsidR="009F3E86" w:rsidRPr="009F3E86">
        <w:rPr>
          <w:rFonts w:ascii="Times New Roman" w:hAnsi="Times New Roman" w:cs="Times New Roman"/>
          <w:sz w:val="24"/>
          <w:szCs w:val="24"/>
        </w:rPr>
        <w:t>ühisseminare</w:t>
      </w:r>
      <w:proofErr w:type="spellEnd"/>
      <w:r w:rsidR="009F3E86">
        <w:rPr>
          <w:rFonts w:ascii="Times New Roman" w:hAnsi="Times New Roman" w:cs="Times New Roman"/>
          <w:sz w:val="24"/>
          <w:szCs w:val="24"/>
        </w:rPr>
        <w:t>.</w:t>
      </w:r>
    </w:p>
    <w:p w14:paraId="02783289" w14:textId="77777777" w:rsidR="00156D2C" w:rsidRPr="002F4411" w:rsidRDefault="00156D2C" w:rsidP="00156D2C">
      <w:pPr>
        <w:pStyle w:val="NormalWeb"/>
        <w:kinsoku w:val="0"/>
        <w:overflowPunct w:val="0"/>
        <w:spacing w:before="240" w:beforeAutospacing="0" w:afterLines="80" w:after="192" w:afterAutospacing="0"/>
        <w:ind w:left="709"/>
        <w:jc w:val="both"/>
        <w:textAlignment w:val="baseline"/>
      </w:pPr>
      <w:r w:rsidRPr="002F4411">
        <w:rPr>
          <w:color w:val="00B050"/>
        </w:rPr>
        <w:t xml:space="preserve"> </w:t>
      </w:r>
      <w:r w:rsidRPr="002F4411">
        <w:rPr>
          <w:rFonts w:eastAsiaTheme="minorEastAsia"/>
          <w:color w:val="000000" w:themeColor="text1"/>
          <w:kern w:val="24"/>
        </w:rPr>
        <w:t xml:space="preserve">Õiguskaitseasutuste töötajaid on vaja koolitada, sest </w:t>
      </w:r>
      <w:r>
        <w:rPr>
          <w:rFonts w:eastAsiaTheme="minorEastAsia"/>
          <w:color w:val="000000" w:themeColor="text1"/>
          <w:kern w:val="24"/>
        </w:rPr>
        <w:t xml:space="preserve">IKT </w:t>
      </w:r>
      <w:r w:rsidRPr="002F4411">
        <w:t xml:space="preserve">rakenduste kasutamise tõus tänapäeva ühiskonnas on esitamas uusi väljakutseid. </w:t>
      </w:r>
      <w:r>
        <w:t>M</w:t>
      </w:r>
      <w:r w:rsidRPr="002F4411">
        <w:t>uutunud suhtlus- ja ettevõtluskeskkonna tõttu on kasvamas arvutisüsteemide vahendusel toimepandavate süütegude arv, mille lahendamine eeldab nii õigus- kui ka tehnoloogia</w:t>
      </w:r>
      <w:r>
        <w:t xml:space="preserve"> valdkonna </w:t>
      </w:r>
      <w:r w:rsidRPr="002F4411">
        <w:t>teadmis</w:t>
      </w:r>
      <w:r>
        <w:t>i</w:t>
      </w:r>
      <w:r w:rsidRPr="002F4411">
        <w:t>. Digiühiskonna kiire areng on muutmas raske- ja organiseeritud kuritegevuse toimepanemise viise</w:t>
      </w:r>
      <w:r>
        <w:t xml:space="preserve"> ning virtuaalkeskkondade kaudu levitatakse ä</w:t>
      </w:r>
      <w:r w:rsidRPr="002F4411">
        <w:t>ärmuslik</w:t>
      </w:r>
      <w:r>
        <w:t>k</w:t>
      </w:r>
      <w:r w:rsidRPr="002F4411">
        <w:t>e ide</w:t>
      </w:r>
      <w:r>
        <w:t xml:space="preserve">id. </w:t>
      </w:r>
      <w:r w:rsidRPr="002F4411">
        <w:t xml:space="preserve">Eesti õiguskaitseasutuste töötajatele tuleb tagada piisavad baasteadmised </w:t>
      </w:r>
      <w:proofErr w:type="spellStart"/>
      <w:r>
        <w:t>IKTst</w:t>
      </w:r>
      <w:proofErr w:type="spellEnd"/>
      <w:r w:rsidRPr="002F4411">
        <w:t xml:space="preserve"> ning </w:t>
      </w:r>
      <w:proofErr w:type="spellStart"/>
      <w:r w:rsidRPr="002F4411">
        <w:t>IKTd</w:t>
      </w:r>
      <w:proofErr w:type="spellEnd"/>
      <w:r w:rsidRPr="002F4411">
        <w:t xml:space="preserve"> hõlmavast kriminaalsest tegevusest koos piisavate õigusalaste teadmistega, et edukalt lahendada arvutisüsteemide vahendusel toime pandud süütegusid. </w:t>
      </w:r>
    </w:p>
    <w:p w14:paraId="58375A61" w14:textId="77777777" w:rsidR="00156D2C" w:rsidRPr="002F4411" w:rsidRDefault="00156D2C" w:rsidP="00156D2C">
      <w:pPr>
        <w:pStyle w:val="NormalWeb"/>
        <w:kinsoku w:val="0"/>
        <w:overflowPunct w:val="0"/>
        <w:spacing w:before="240" w:beforeAutospacing="0" w:afterLines="80" w:after="192" w:afterAutospacing="0"/>
        <w:ind w:left="709"/>
        <w:jc w:val="both"/>
        <w:textAlignment w:val="baseline"/>
      </w:pPr>
      <w:r w:rsidRPr="002F4411">
        <w:t>T</w:t>
      </w:r>
      <w:r>
        <w:t>äiendavalt</w:t>
      </w:r>
      <w:r w:rsidRPr="002F4411">
        <w:t xml:space="preserve"> on oodata tehisintellekti laialdasemat kasutuselevõttu Eesti avalikus sektoris. </w:t>
      </w:r>
      <w:r>
        <w:t>Selleks, et t</w:t>
      </w:r>
      <w:r w:rsidRPr="002F4411">
        <w:t>aga</w:t>
      </w:r>
      <w:r>
        <w:t>da</w:t>
      </w:r>
      <w:r w:rsidRPr="002F4411">
        <w:t xml:space="preserve"> nii ühiskonna usaldus uudsete </w:t>
      </w:r>
      <w:r>
        <w:t xml:space="preserve">IKT </w:t>
      </w:r>
      <w:r w:rsidRPr="002F4411">
        <w:t>lahenduste kasutamisel</w:t>
      </w:r>
      <w:r>
        <w:t xml:space="preserve"> ning ühtlasi</w:t>
      </w:r>
      <w:r w:rsidRPr="002F4411">
        <w:t xml:space="preserve"> edenda</w:t>
      </w:r>
      <w:r>
        <w:t>da</w:t>
      </w:r>
      <w:r w:rsidRPr="002F4411">
        <w:t xml:space="preserve"> </w:t>
      </w:r>
      <w:r>
        <w:t xml:space="preserve">tehisintellekti </w:t>
      </w:r>
      <w:r w:rsidRPr="002F4411">
        <w:t xml:space="preserve"> laialdasemat kasutamist, sh kohtusüsteemis ning maanda</w:t>
      </w:r>
      <w:r>
        <w:t>da</w:t>
      </w:r>
      <w:r w:rsidRPr="002F4411">
        <w:t xml:space="preserve"> </w:t>
      </w:r>
      <w:r>
        <w:t>tehisintellekti</w:t>
      </w:r>
      <w:r w:rsidRPr="002F4411">
        <w:t xml:space="preserve"> rakendamisega kaasnevaid võimalikke </w:t>
      </w:r>
      <w:r w:rsidRPr="00704D05">
        <w:t xml:space="preserve">riske (sh põhiõiguste </w:t>
      </w:r>
      <w:proofErr w:type="spellStart"/>
      <w:r w:rsidRPr="00704D05">
        <w:t>algoritmiline</w:t>
      </w:r>
      <w:proofErr w:type="spellEnd"/>
      <w:r w:rsidRPr="00704D05">
        <w:t xml:space="preserve"> diskrimineerimine), tuleb Eesti õiguskaitseasutuste töötajatele tagada piisavad teadmised tehisintellekti rakenduste toimimisest ja kasutusviisidest.</w:t>
      </w:r>
    </w:p>
    <w:p w14:paraId="5E932650" w14:textId="77777777" w:rsidR="00156D2C" w:rsidRPr="002F4411" w:rsidRDefault="00156D2C" w:rsidP="00156D2C">
      <w:pPr>
        <w:pStyle w:val="NormalWeb"/>
        <w:kinsoku w:val="0"/>
        <w:overflowPunct w:val="0"/>
        <w:spacing w:before="240" w:beforeAutospacing="0" w:afterLines="80" w:after="192" w:afterAutospacing="0"/>
        <w:ind w:left="709"/>
        <w:jc w:val="both"/>
        <w:textAlignment w:val="baseline"/>
      </w:pPr>
      <w:r>
        <w:t xml:space="preserve">Lisaks tingivad </w:t>
      </w:r>
      <w:r w:rsidRPr="002F4411">
        <w:t>IKT-alase koolitusvajaduse</w:t>
      </w:r>
      <w:r>
        <w:t xml:space="preserve"> ka muutused kohtusüsteemis, kuna aina rohkem kogutakse ja kasutatakse kohtumenetluses digitaalseid tõendeid.</w:t>
      </w:r>
    </w:p>
    <w:p w14:paraId="4E31AB32" w14:textId="77777777" w:rsidR="00156D2C" w:rsidRPr="00AF6FFE" w:rsidRDefault="00156D2C" w:rsidP="00156D2C">
      <w:pPr>
        <w:pStyle w:val="NormalWeb"/>
        <w:kinsoku w:val="0"/>
        <w:overflowPunct w:val="0"/>
        <w:spacing w:before="240" w:beforeAutospacing="0" w:afterLines="80" w:after="192" w:afterAutospacing="0"/>
        <w:ind w:left="709"/>
        <w:jc w:val="both"/>
        <w:textAlignment w:val="baseline"/>
      </w:pPr>
      <w:r w:rsidRPr="002F4411">
        <w:t>Kokkuvõttes on vajalik kohtute ja prokuratuuri töötajaid järjepidevalt koolitada</w:t>
      </w:r>
      <w:r>
        <w:t>, et</w:t>
      </w:r>
      <w:r w:rsidRPr="002F4411">
        <w:t xml:space="preserve"> kindlusta</w:t>
      </w:r>
      <w:r>
        <w:t>da</w:t>
      </w:r>
      <w:r w:rsidRPr="002F4411">
        <w:t xml:space="preserve"> Eesti õiguskaitseasutuste püsiv võimekus</w:t>
      </w:r>
      <w:r>
        <w:t xml:space="preserve"> </w:t>
      </w:r>
      <w:r w:rsidRPr="002F4411">
        <w:t>radikaliseerumise, raske ja organiseeritud kuritegevuse (sh rahapesu) ja küberkuritegevuse</w:t>
      </w:r>
      <w:r>
        <w:t xml:space="preserve"> vastu võitlemiseks</w:t>
      </w:r>
      <w:r w:rsidRPr="002F4411">
        <w:t>. Koolitus</w:t>
      </w:r>
      <w:r>
        <w:t>ed</w:t>
      </w:r>
      <w:r w:rsidRPr="002F4411">
        <w:t xml:space="preserve"> aita</w:t>
      </w:r>
      <w:r>
        <w:t>vad</w:t>
      </w:r>
      <w:r w:rsidRPr="002F4411">
        <w:t xml:space="preserve"> kaasa digitaalse ühiskonna </w:t>
      </w:r>
      <w:proofErr w:type="spellStart"/>
      <w:r w:rsidRPr="002F4411">
        <w:t>küberturvalisuse</w:t>
      </w:r>
      <w:proofErr w:type="spellEnd"/>
      <w:r w:rsidRPr="002F4411">
        <w:t xml:space="preserve"> ning riigi julgeoleku ja </w:t>
      </w:r>
      <w:r w:rsidRPr="00AF6FFE">
        <w:t>turvalisuse tagamise eesmärkide saavutamisele.</w:t>
      </w:r>
    </w:p>
    <w:p w14:paraId="628178BA" w14:textId="77777777" w:rsidR="00156D2C" w:rsidRPr="00AF6FFE" w:rsidRDefault="00156D2C" w:rsidP="00156D2C">
      <w:pPr>
        <w:pStyle w:val="NormalWeb"/>
        <w:kinsoku w:val="0"/>
        <w:overflowPunct w:val="0"/>
        <w:spacing w:before="240" w:beforeAutospacing="0" w:afterLines="80" w:after="192" w:afterAutospacing="0"/>
        <w:ind w:left="709"/>
        <w:jc w:val="both"/>
        <w:textAlignment w:val="baseline"/>
      </w:pPr>
      <w:r w:rsidRPr="00AF6FFE">
        <w:t xml:space="preserve">Kõiki projekti tegevusi (sh korraldavad õppevisiite ja koolitusi) viivad ellu projekti partnerid Riigiprokuratuur ja Riigikohus.  </w:t>
      </w:r>
    </w:p>
    <w:p w14:paraId="1C015010"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sihtrühm</w:t>
      </w:r>
    </w:p>
    <w:p w14:paraId="4C70CDDA" w14:textId="04BF83A5" w:rsidR="00056F09" w:rsidRDefault="00056F09" w:rsidP="0021472E">
      <w:pPr>
        <w:pStyle w:val="ListParagraph"/>
        <w:spacing w:line="240" w:lineRule="auto"/>
        <w:ind w:left="709"/>
        <w:jc w:val="both"/>
        <w:rPr>
          <w:rFonts w:ascii="Times New Roman" w:eastAsia="Times New Roman" w:hAnsi="Times New Roman" w:cs="Times New Roman"/>
          <w:i/>
          <w:sz w:val="24"/>
          <w:szCs w:val="24"/>
        </w:rPr>
      </w:pPr>
      <w:r w:rsidRPr="00056F09">
        <w:rPr>
          <w:rFonts w:ascii="Times New Roman" w:hAnsi="Times New Roman" w:cs="Times New Roman"/>
          <w:sz w:val="24"/>
          <w:szCs w:val="24"/>
        </w:rPr>
        <w:t xml:space="preserve">IKT, tehisintellekti ning digitaalsete tõendite ja arvutikuritegevuse alase e-kursuse sihtgrupiks on kohtute ja prokuratuuri töötajad, kelleks on: kohtunikud, kohtunikuabid, kohtujuristid, Riigikohtu nõunikud, prokurörid ja konsultandid. Koolituste sihtgrupiks on terrorismi ja radikaliseerumise tõkestamise ning raske ja organiseeritud kuritegevuse teemadega seotud kohtute ja prokuratuuri teenistujad (sh põhjendatud juhtudel koolituste korraldamisega seotud teenistujad), Justiitsministeeriumi, Õiguskantsleri Kantselei ning Politsei- ja Piirivalveameti teenistujad ning põhjendatud juhtudel ka teised terrorismi ja radikaliseerumise tõkestamise ning raske ja organiseeritud kuritegevuse vastase võitlusega seotud spetsialistid. Õppevisiitide ja </w:t>
      </w:r>
      <w:proofErr w:type="spellStart"/>
      <w:r w:rsidRPr="00056F09">
        <w:rPr>
          <w:rFonts w:ascii="Times New Roman" w:hAnsi="Times New Roman" w:cs="Times New Roman"/>
          <w:sz w:val="24"/>
          <w:szCs w:val="24"/>
        </w:rPr>
        <w:t>väliskoolituste</w:t>
      </w:r>
      <w:proofErr w:type="spellEnd"/>
      <w:r w:rsidRPr="00056F09">
        <w:rPr>
          <w:rFonts w:ascii="Times New Roman" w:hAnsi="Times New Roman" w:cs="Times New Roman"/>
          <w:sz w:val="24"/>
          <w:szCs w:val="24"/>
        </w:rPr>
        <w:t xml:space="preserve"> sihtrühmaks on terrorismi ja radikaliseerumise tõkestamise ning raske ja organiseeritud kuritegevuse teemadega, sh inimkaubandusega seotud kohtute ja prokuratuuri teenistujad (sh põhjendatud juhtudel koolituste korraldamisega seotud teenistujad), Justiitsministeeriumi ja Õiguskantsleri Kantselei teenistujad ning teised terrorismi ja radikaliseerumise ning raske ja organiseeritud kuritegevuse ning inimkaubanduse </w:t>
      </w:r>
      <w:r w:rsidRPr="00056F09">
        <w:rPr>
          <w:rFonts w:ascii="Times New Roman" w:hAnsi="Times New Roman" w:cs="Times New Roman"/>
          <w:sz w:val="24"/>
          <w:szCs w:val="24"/>
        </w:rPr>
        <w:lastRenderedPageBreak/>
        <w:t xml:space="preserve">tõkestamisega seotud spetsialistid (nt politseinikud, tööinspektorid, maksu- ja tolliametnikud, </w:t>
      </w:r>
      <w:proofErr w:type="spellStart"/>
      <w:r w:rsidRPr="00056F09">
        <w:rPr>
          <w:rFonts w:ascii="Times New Roman" w:hAnsi="Times New Roman" w:cs="Times New Roman"/>
          <w:sz w:val="24"/>
          <w:szCs w:val="24"/>
        </w:rPr>
        <w:t>ohvriabitöötajd</w:t>
      </w:r>
      <w:proofErr w:type="spellEnd"/>
      <w:r w:rsidRPr="00056F09">
        <w:rPr>
          <w:rFonts w:ascii="Times New Roman" w:hAnsi="Times New Roman" w:cs="Times New Roman"/>
          <w:sz w:val="24"/>
          <w:szCs w:val="24"/>
        </w:rPr>
        <w:t>).</w:t>
      </w:r>
      <w:r>
        <w:rPr>
          <w:rFonts w:ascii="Times New Roman" w:hAnsi="Times New Roman" w:cs="Times New Roman"/>
          <w:sz w:val="24"/>
          <w:szCs w:val="24"/>
        </w:rPr>
        <w:t xml:space="preserve"> [</w:t>
      </w:r>
      <w:r w:rsidRPr="00F97D8B">
        <w:rPr>
          <w:rFonts w:ascii="Times New Roman" w:hAnsi="Times New Roman" w:cs="Times New Roman"/>
          <w:i/>
          <w:sz w:val="24"/>
          <w:szCs w:val="24"/>
        </w:rPr>
        <w:t>muudetud siseministri 07.1</w:t>
      </w:r>
      <w:r>
        <w:rPr>
          <w:rFonts w:ascii="Times New Roman" w:hAnsi="Times New Roman" w:cs="Times New Roman"/>
          <w:i/>
          <w:sz w:val="24"/>
          <w:szCs w:val="24"/>
        </w:rPr>
        <w:t>2</w:t>
      </w:r>
      <w:r w:rsidRPr="00F97D8B">
        <w:rPr>
          <w:rFonts w:ascii="Times New Roman" w:hAnsi="Times New Roman" w:cs="Times New Roman"/>
          <w:i/>
          <w:sz w:val="24"/>
          <w:szCs w:val="24"/>
        </w:rPr>
        <w:t>.2023 käskkirjaga nr 1-3/13</w:t>
      </w:r>
      <w:r>
        <w:rPr>
          <w:rFonts w:ascii="Times New Roman" w:hAnsi="Times New Roman" w:cs="Times New Roman"/>
          <w:i/>
          <w:sz w:val="24"/>
          <w:szCs w:val="24"/>
        </w:rPr>
        <w:t>8</w:t>
      </w:r>
      <w:r>
        <w:rPr>
          <w:rFonts w:ascii="Times New Roman" w:hAnsi="Times New Roman" w:cs="Times New Roman"/>
          <w:sz w:val="24"/>
          <w:szCs w:val="24"/>
        </w:rPr>
        <w:t>]</w:t>
      </w:r>
    </w:p>
    <w:p w14:paraId="739CAD21" w14:textId="77777777" w:rsidR="00056F09" w:rsidRPr="002F4411" w:rsidRDefault="00056F09" w:rsidP="00285FFF">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p>
    <w:p w14:paraId="477CBFA6" w14:textId="77777777" w:rsidR="00156D2C" w:rsidRPr="002F4411" w:rsidRDefault="00156D2C" w:rsidP="001B0D9D">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tulemus</w:t>
      </w:r>
    </w:p>
    <w:p w14:paraId="17D124CA" w14:textId="77777777" w:rsidR="00156D2C" w:rsidRPr="002F4411" w:rsidRDefault="00156D2C" w:rsidP="001B0D9D">
      <w:pPr>
        <w:pStyle w:val="NormalWeb"/>
        <w:kinsoku w:val="0"/>
        <w:overflowPunct w:val="0"/>
        <w:spacing w:before="0" w:beforeAutospacing="0" w:afterLines="80" w:after="192" w:afterAutospacing="0"/>
        <w:ind w:left="709"/>
        <w:jc w:val="both"/>
        <w:textAlignment w:val="baseline"/>
        <w:rPr>
          <w:bCs/>
        </w:rPr>
      </w:pPr>
      <w:r w:rsidRPr="002F4411">
        <w:rPr>
          <w:bCs/>
        </w:rPr>
        <w:t xml:space="preserve">Toetatavate tegevuste tulemusena paranevad Eesti õiguskaitseasutuste töötajate kutseoskused ja teadmised järgnevates valdkondades: </w:t>
      </w:r>
    </w:p>
    <w:p w14:paraId="4D7D18EC" w14:textId="77777777" w:rsidR="00156D2C" w:rsidRPr="002F4411" w:rsidRDefault="00156D2C" w:rsidP="00156D2C">
      <w:pPr>
        <w:pStyle w:val="NormalWeb"/>
        <w:numPr>
          <w:ilvl w:val="0"/>
          <w:numId w:val="17"/>
        </w:numPr>
        <w:kinsoku w:val="0"/>
        <w:overflowPunct w:val="0"/>
        <w:spacing w:before="240" w:beforeAutospacing="0" w:afterLines="80" w:after="192" w:afterAutospacing="0"/>
        <w:jc w:val="both"/>
        <w:textAlignment w:val="baseline"/>
        <w:rPr>
          <w:bCs/>
        </w:rPr>
      </w:pPr>
      <w:r>
        <w:rPr>
          <w:bCs/>
        </w:rPr>
        <w:t xml:space="preserve">IKT </w:t>
      </w:r>
      <w:r w:rsidRPr="002F4411">
        <w:rPr>
          <w:bCs/>
        </w:rPr>
        <w:t xml:space="preserve"> ja arvutikuritegevus. Õiguskaitseasutuste töötajatel on piisavad tehnoloogia</w:t>
      </w:r>
      <w:r>
        <w:rPr>
          <w:bCs/>
        </w:rPr>
        <w:t xml:space="preserve">alased </w:t>
      </w:r>
      <w:r w:rsidRPr="002F4411">
        <w:rPr>
          <w:bCs/>
        </w:rPr>
        <w:t>teadmised arvutisüsteemide vahendusel toimepandavate süütegude edukaks lahendamiseks</w:t>
      </w:r>
      <w:r>
        <w:rPr>
          <w:bCs/>
        </w:rPr>
        <w:t>.</w:t>
      </w:r>
      <w:r w:rsidRPr="002F4411">
        <w:rPr>
          <w:bCs/>
        </w:rPr>
        <w:t xml:space="preserve"> </w:t>
      </w:r>
      <w:r>
        <w:rPr>
          <w:bCs/>
        </w:rPr>
        <w:t>N</w:t>
      </w:r>
      <w:r w:rsidRPr="002F4411">
        <w:rPr>
          <w:bCs/>
        </w:rPr>
        <w:t>eil on piisavad teadmised IKT põhielementidest ning arvutivõrkude ja -taristute ülesehitusest;</w:t>
      </w:r>
      <w:r>
        <w:rPr>
          <w:bCs/>
        </w:rPr>
        <w:t xml:space="preserve"> nad</w:t>
      </w:r>
      <w:r w:rsidRPr="002F4411">
        <w:rPr>
          <w:bCs/>
        </w:rPr>
        <w:t xml:space="preserve"> mõistavad </w:t>
      </w:r>
      <w:proofErr w:type="spellStart"/>
      <w:r w:rsidRPr="002F4411">
        <w:rPr>
          <w:bCs/>
        </w:rPr>
        <w:t>IKTd</w:t>
      </w:r>
      <w:proofErr w:type="spellEnd"/>
      <w:r w:rsidRPr="002F4411">
        <w:rPr>
          <w:bCs/>
        </w:rPr>
        <w:t xml:space="preserve"> hõlmavate kuritegude spetsiifikat; tunnevad </w:t>
      </w:r>
      <w:proofErr w:type="spellStart"/>
      <w:r w:rsidRPr="002F4411">
        <w:rPr>
          <w:bCs/>
        </w:rPr>
        <w:t>krüptovaluutade</w:t>
      </w:r>
      <w:proofErr w:type="spellEnd"/>
      <w:r w:rsidRPr="002F4411">
        <w:rPr>
          <w:bCs/>
        </w:rPr>
        <w:t xml:space="preserve"> väärkasutamise viise õigusrikkumiste toimepanemisel koos võimalustega </w:t>
      </w:r>
      <w:proofErr w:type="spellStart"/>
      <w:r w:rsidRPr="002F4411">
        <w:rPr>
          <w:bCs/>
        </w:rPr>
        <w:t>krüptovaluutade</w:t>
      </w:r>
      <w:proofErr w:type="spellEnd"/>
      <w:r w:rsidRPr="002F4411">
        <w:rPr>
          <w:bCs/>
        </w:rPr>
        <w:t xml:space="preserve"> tuvastamiseks, jälitamiseks ning konfiskeerimiseks.</w:t>
      </w:r>
    </w:p>
    <w:p w14:paraId="5331F0C5" w14:textId="77777777" w:rsidR="00156D2C" w:rsidRPr="002F4411" w:rsidRDefault="00156D2C" w:rsidP="00156D2C">
      <w:pPr>
        <w:pStyle w:val="NormalWeb"/>
        <w:numPr>
          <w:ilvl w:val="0"/>
          <w:numId w:val="17"/>
        </w:numPr>
        <w:kinsoku w:val="0"/>
        <w:overflowPunct w:val="0"/>
        <w:spacing w:before="240" w:beforeAutospacing="0" w:afterLines="80" w:after="192" w:afterAutospacing="0"/>
        <w:jc w:val="both"/>
        <w:textAlignment w:val="baseline"/>
        <w:rPr>
          <w:bCs/>
        </w:rPr>
      </w:pPr>
      <w:r w:rsidRPr="002F4411">
        <w:rPr>
          <w:bCs/>
        </w:rPr>
        <w:t>Digitõendid</w:t>
      </w:r>
      <w:r>
        <w:rPr>
          <w:bCs/>
        </w:rPr>
        <w:t xml:space="preserve">. </w:t>
      </w:r>
      <w:r w:rsidRPr="002F4411">
        <w:rPr>
          <w:bCs/>
        </w:rPr>
        <w:t>Õiguskaitseasutuste töötaja</w:t>
      </w:r>
      <w:r>
        <w:rPr>
          <w:bCs/>
        </w:rPr>
        <w:t>d</w:t>
      </w:r>
      <w:r w:rsidRPr="002F4411">
        <w:rPr>
          <w:bCs/>
        </w:rPr>
        <w:t xml:space="preserve"> tunnevad asjakohast materiaal- ning menetlusõiguslikku raamistikku, sh rahvusvahelise koostöö edukaks läbiviimiseks; mõistavad digitaalsete tõendite erinevust </w:t>
      </w:r>
      <w:r>
        <w:rPr>
          <w:bCs/>
        </w:rPr>
        <w:t>muudest</w:t>
      </w:r>
      <w:r w:rsidRPr="002F4411">
        <w:rPr>
          <w:bCs/>
        </w:rPr>
        <w:t xml:space="preserve"> tõenditest; oskavad digitaalseid tõendeid süüteomenetluses koguda, analüüsida ning kasutada.</w:t>
      </w:r>
    </w:p>
    <w:p w14:paraId="3DEEAA01" w14:textId="77777777" w:rsidR="00156D2C" w:rsidRPr="002F4411" w:rsidRDefault="00156D2C" w:rsidP="00156D2C">
      <w:pPr>
        <w:pStyle w:val="NormalWeb"/>
        <w:numPr>
          <w:ilvl w:val="0"/>
          <w:numId w:val="17"/>
        </w:numPr>
        <w:kinsoku w:val="0"/>
        <w:overflowPunct w:val="0"/>
        <w:spacing w:before="240" w:beforeAutospacing="0" w:afterLines="80" w:after="192" w:afterAutospacing="0"/>
        <w:jc w:val="both"/>
        <w:textAlignment w:val="baseline"/>
        <w:rPr>
          <w:bCs/>
        </w:rPr>
      </w:pPr>
      <w:r w:rsidRPr="002F4411">
        <w:rPr>
          <w:bCs/>
        </w:rPr>
        <w:t xml:space="preserve">Tehisintellekt. Eesti õiguskaitseasutuste töötajatel on ülevaade tehisintellekti rakenduste olemusest, toimimisest ning </w:t>
      </w:r>
      <w:r>
        <w:rPr>
          <w:bCs/>
        </w:rPr>
        <w:t xml:space="preserve">nende </w:t>
      </w:r>
      <w:r w:rsidRPr="002F4411">
        <w:rPr>
          <w:bCs/>
        </w:rPr>
        <w:t xml:space="preserve">loomisprotsessist koos potentsiaalsete ohukohtadega. Eesti õiguskaitseasutuste töötajad tunnevad avalikus sektoris kasutatavaid tehisintellekti rakendusi ning krattide kasutamist reguleerivat </w:t>
      </w:r>
      <w:r>
        <w:rPr>
          <w:bCs/>
        </w:rPr>
        <w:t>riigisisest</w:t>
      </w:r>
      <w:r w:rsidRPr="002F4411">
        <w:rPr>
          <w:bCs/>
        </w:rPr>
        <w:t xml:space="preserve"> ja üle-Euroopalist õigusraamistikku. </w:t>
      </w:r>
    </w:p>
    <w:p w14:paraId="07FCCC8C" w14:textId="77777777" w:rsidR="00156D2C" w:rsidRPr="002F4411" w:rsidRDefault="00156D2C" w:rsidP="00156D2C">
      <w:pPr>
        <w:pStyle w:val="NormalWeb"/>
        <w:numPr>
          <w:ilvl w:val="0"/>
          <w:numId w:val="17"/>
        </w:numPr>
        <w:kinsoku w:val="0"/>
        <w:overflowPunct w:val="0"/>
        <w:spacing w:before="240" w:beforeAutospacing="0" w:afterLines="80" w:after="192" w:afterAutospacing="0"/>
        <w:jc w:val="both"/>
        <w:textAlignment w:val="baseline"/>
        <w:rPr>
          <w:bCs/>
        </w:rPr>
      </w:pPr>
      <w:r w:rsidRPr="002F4411">
        <w:rPr>
          <w:bCs/>
        </w:rPr>
        <w:t xml:space="preserve">Raske ja organiseeritud kuritegevus ning terrorismi ja radikaliseerumise tõkestamine. Eesti õiguskaitseasutuste töötajatel on piisavad teadmised antud süütegude edukaks lahendamiseks. Eesti õiguskaitseasutuste töötajad tunnevad organiseeritud kuritegevuse asjakohast materiaal- ning menetlusõiguslikku raamistikku rahvusvahelise koostöö edukaks läbiviimiseks. Eesti õiguskaitseasutuste töötajatel on piisavad teadmised ennetamaks ja võitlemaks radikaliseerumise ning terrorismiga. </w:t>
      </w:r>
    </w:p>
    <w:p w14:paraId="083FC4B8"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abikõlblikkuse periood</w:t>
      </w:r>
    </w:p>
    <w:p w14:paraId="116A809E" w14:textId="79484258"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01.01.2022 – 31.12.</w:t>
      </w:r>
      <w:del w:id="38" w:author="Ülle Leht" w:date="2025-05-16T12:56:00Z">
        <w:r w:rsidRPr="002F4411" w:rsidDel="007D4FF7">
          <w:rPr>
            <w:rFonts w:ascii="Times New Roman" w:hAnsi="Times New Roman" w:cs="Times New Roman"/>
            <w:sz w:val="24"/>
            <w:szCs w:val="24"/>
          </w:rPr>
          <w:delText>2027</w:delText>
        </w:r>
      </w:del>
      <w:ins w:id="39" w:author="Ülle Leht" w:date="2025-05-16T12:56:00Z">
        <w:r w:rsidR="007D4FF7" w:rsidRPr="002F4411">
          <w:rPr>
            <w:rFonts w:ascii="Times New Roman" w:hAnsi="Times New Roman" w:cs="Times New Roman"/>
            <w:sz w:val="24"/>
            <w:szCs w:val="24"/>
          </w:rPr>
          <w:t>202</w:t>
        </w:r>
        <w:r w:rsidR="007D4FF7">
          <w:rPr>
            <w:rFonts w:ascii="Times New Roman" w:hAnsi="Times New Roman" w:cs="Times New Roman"/>
            <w:sz w:val="24"/>
            <w:szCs w:val="24"/>
          </w:rPr>
          <w:t>8</w:t>
        </w:r>
      </w:ins>
    </w:p>
    <w:p w14:paraId="3DD4E299"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2B05E013"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elluviija: Justiitsministeerium</w:t>
      </w:r>
    </w:p>
    <w:p w14:paraId="1B72003D"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Projekti partnerid: Riigiprokuratuur, Riigikohus</w:t>
      </w:r>
    </w:p>
    <w:p w14:paraId="7F7FD4A3"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p>
    <w:p w14:paraId="660D5F0F"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 xml:space="preserve">Elluviija sõlmib partneritega </w:t>
      </w:r>
      <w:r>
        <w:rPr>
          <w:rFonts w:ascii="Times New Roman" w:hAnsi="Times New Roman" w:cs="Times New Roman"/>
          <w:sz w:val="24"/>
          <w:szCs w:val="24"/>
        </w:rPr>
        <w:t>le</w:t>
      </w:r>
      <w:r w:rsidRPr="002F4411">
        <w:rPr>
          <w:rFonts w:ascii="Times New Roman" w:hAnsi="Times New Roman" w:cs="Times New Roman"/>
          <w:sz w:val="24"/>
          <w:szCs w:val="24"/>
        </w:rPr>
        <w:t xml:space="preserve">pingud, milles </w:t>
      </w:r>
      <w:r>
        <w:rPr>
          <w:rFonts w:ascii="Times New Roman" w:hAnsi="Times New Roman" w:cs="Times New Roman"/>
          <w:sz w:val="24"/>
          <w:szCs w:val="24"/>
        </w:rPr>
        <w:t>sätestatakse</w:t>
      </w:r>
      <w:r w:rsidRPr="002F4411">
        <w:rPr>
          <w:rFonts w:ascii="Times New Roman" w:hAnsi="Times New Roman" w:cs="Times New Roman"/>
          <w:sz w:val="24"/>
          <w:szCs w:val="24"/>
        </w:rPr>
        <w:t xml:space="preserve"> partneri õigused ja kohustused ning vastutus ja aruandluskord </w:t>
      </w:r>
      <w:r>
        <w:rPr>
          <w:rFonts w:ascii="Times New Roman" w:hAnsi="Times New Roman" w:cs="Times New Roman"/>
          <w:sz w:val="24"/>
          <w:szCs w:val="24"/>
        </w:rPr>
        <w:t xml:space="preserve">projekti </w:t>
      </w:r>
      <w:r w:rsidRPr="002F4411">
        <w:rPr>
          <w:rFonts w:ascii="Times New Roman" w:hAnsi="Times New Roman" w:cs="Times New Roman"/>
          <w:sz w:val="24"/>
          <w:szCs w:val="24"/>
        </w:rPr>
        <w:t>elluviimisel.</w:t>
      </w:r>
    </w:p>
    <w:p w14:paraId="2A04A761"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0F96016B" w14:textId="77777777" w:rsidR="00156D2C" w:rsidRPr="002F4411" w:rsidRDefault="00156D2C" w:rsidP="00156D2C">
      <w:pPr>
        <w:pStyle w:val="ListParagraph"/>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hanging="709"/>
        <w:jc w:val="both"/>
        <w:rPr>
          <w:rFonts w:ascii="Times New Roman" w:hAnsi="Times New Roman" w:cs="Times New Roman"/>
          <w:b/>
          <w:sz w:val="24"/>
          <w:szCs w:val="24"/>
        </w:rPr>
      </w:pPr>
      <w:r w:rsidRPr="002F4411">
        <w:rPr>
          <w:rFonts w:ascii="Times New Roman" w:hAnsi="Times New Roman" w:cs="Times New Roman"/>
          <w:b/>
          <w:sz w:val="24"/>
          <w:szCs w:val="24"/>
        </w:rPr>
        <w:t>Laste seksuaalse väärkohtlemise ohvriks langemise ennetamine veebis</w:t>
      </w:r>
    </w:p>
    <w:p w14:paraId="08C11CCC" w14:textId="77777777" w:rsidR="00156D2C" w:rsidRPr="002F4411" w:rsidRDefault="00156D2C" w:rsidP="00106E7E">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eesmärk ja sisu</w:t>
      </w:r>
    </w:p>
    <w:p w14:paraId="737A770D" w14:textId="77777777" w:rsidR="00156D2C" w:rsidRPr="00106E7E" w:rsidRDefault="00156D2C" w:rsidP="00106E7E">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val="0"/>
        <w:jc w:val="both"/>
        <w:rPr>
          <w:rStyle w:val="Strong"/>
          <w:rFonts w:ascii="Times New Roman" w:hAnsi="Times New Roman" w:cs="Times New Roman"/>
          <w:b w:val="0"/>
          <w:bCs w:val="0"/>
          <w:color w:val="000000"/>
          <w:sz w:val="24"/>
          <w:szCs w:val="24"/>
        </w:rPr>
      </w:pPr>
      <w:r w:rsidRPr="00106E7E">
        <w:rPr>
          <w:rStyle w:val="Strong"/>
          <w:rFonts w:ascii="Times New Roman" w:hAnsi="Times New Roman" w:cs="Times New Roman"/>
          <w:b w:val="0"/>
          <w:bCs w:val="0"/>
          <w:color w:val="000000"/>
          <w:sz w:val="24"/>
          <w:szCs w:val="24"/>
        </w:rPr>
        <w:t>Projekti eesmärk on tõsta laste teadlikkust ja oskusi, kuidas käituda küberruumis, et vältida seksuaalse väärkohtlemise ja väljapressimise ohvriks langemist. Projekti raames plaanitakse ellu viia järgmised tegevused:</w:t>
      </w:r>
    </w:p>
    <w:p w14:paraId="3C362FB9" w14:textId="77777777" w:rsidR="00156D2C" w:rsidRPr="00012D1E" w:rsidRDefault="00156D2C" w:rsidP="00156D2C">
      <w:pPr>
        <w:pStyle w:val="ListParagraph"/>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contextualSpacing w:val="0"/>
        <w:jc w:val="both"/>
        <w:rPr>
          <w:rFonts w:ascii="Times New Roman" w:hAnsi="Times New Roman" w:cs="Times New Roman"/>
          <w:bCs/>
          <w:color w:val="000000"/>
          <w:sz w:val="24"/>
          <w:szCs w:val="24"/>
        </w:rPr>
      </w:pPr>
      <w:r w:rsidRPr="00794FBE">
        <w:rPr>
          <w:rFonts w:ascii="Times New Roman" w:hAnsi="Times New Roman" w:cs="Times New Roman"/>
          <w:bCs/>
          <w:color w:val="000000"/>
          <w:sz w:val="24"/>
          <w:szCs w:val="24"/>
        </w:rPr>
        <w:t>Laste seksuaalse väärkohtlemise ennetamiseks teadusuuringu tegemine, mis hõlmab nii</w:t>
      </w:r>
      <w:r>
        <w:rPr>
          <w:rFonts w:ascii="Times New Roman" w:hAnsi="Times New Roman" w:cs="Times New Roman"/>
          <w:bCs/>
          <w:color w:val="000000"/>
          <w:sz w:val="24"/>
          <w:szCs w:val="24"/>
        </w:rPr>
        <w:t xml:space="preserve"> riigisiseselt</w:t>
      </w:r>
      <w:r w:rsidRPr="00012D1E">
        <w:rPr>
          <w:rFonts w:ascii="Times New Roman" w:hAnsi="Times New Roman" w:cs="Times New Roman"/>
          <w:bCs/>
          <w:color w:val="000000"/>
          <w:sz w:val="24"/>
          <w:szCs w:val="24"/>
        </w:rPr>
        <w:t xml:space="preserve"> kui rahvusvaheliselt tehtud uuringute kaardistamist; laste seas populaarsemate veebirakenduste kasutamist; laste ning lastevanemate </w:t>
      </w:r>
      <w:r w:rsidRPr="00012D1E">
        <w:rPr>
          <w:rFonts w:ascii="Times New Roman" w:hAnsi="Times New Roman" w:cs="Times New Roman"/>
          <w:bCs/>
          <w:color w:val="000000"/>
          <w:sz w:val="24"/>
          <w:szCs w:val="24"/>
        </w:rPr>
        <w:lastRenderedPageBreak/>
        <w:t>kasutajateekonda; lastevanemate teadlikkust erinevate</w:t>
      </w:r>
      <w:r>
        <w:rPr>
          <w:rFonts w:ascii="Times New Roman" w:hAnsi="Times New Roman" w:cs="Times New Roman"/>
          <w:bCs/>
          <w:color w:val="000000"/>
          <w:sz w:val="24"/>
          <w:szCs w:val="24"/>
        </w:rPr>
        <w:t>st</w:t>
      </w:r>
      <w:r w:rsidRPr="00012D1E">
        <w:rPr>
          <w:rFonts w:ascii="Times New Roman" w:hAnsi="Times New Roman" w:cs="Times New Roman"/>
          <w:bCs/>
          <w:color w:val="000000"/>
          <w:sz w:val="24"/>
          <w:szCs w:val="24"/>
        </w:rPr>
        <w:t xml:space="preserve"> laste poolt kasutatavatest rakendustest.</w:t>
      </w:r>
    </w:p>
    <w:p w14:paraId="05D1ABBF" w14:textId="77777777" w:rsidR="00156D2C" w:rsidRPr="002F4411" w:rsidRDefault="00156D2C" w:rsidP="00156D2C">
      <w:pPr>
        <w:pStyle w:val="ListParagraph"/>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contextualSpacing w:val="0"/>
        <w:jc w:val="both"/>
        <w:rPr>
          <w:rFonts w:ascii="Times New Roman" w:hAnsi="Times New Roman" w:cs="Times New Roman"/>
          <w:bCs/>
          <w:color w:val="000000"/>
          <w:sz w:val="24"/>
          <w:szCs w:val="24"/>
        </w:rPr>
      </w:pPr>
      <w:bookmarkStart w:id="40" w:name="_Hlk120189140"/>
      <w:r w:rsidRPr="00794FBE">
        <w:rPr>
          <w:rFonts w:ascii="Times New Roman" w:eastAsia="Times New Roman" w:hAnsi="Times New Roman" w:cs="Times New Roman"/>
          <w:sz w:val="24"/>
          <w:szCs w:val="24"/>
          <w:lang w:eastAsia="et-EE"/>
        </w:rPr>
        <w:t>Luuakse hariduslik veebirakendus, mille raames tõstetakse laste teadlikkust ja oskusi, kuidas käituda küber</w:t>
      </w:r>
      <w:r>
        <w:rPr>
          <w:rFonts w:ascii="Times New Roman" w:eastAsia="Times New Roman" w:hAnsi="Times New Roman" w:cs="Times New Roman"/>
          <w:sz w:val="24"/>
          <w:szCs w:val="24"/>
          <w:lang w:eastAsia="et-EE"/>
        </w:rPr>
        <w:t>ruumis</w:t>
      </w:r>
      <w:r w:rsidRPr="00794FBE">
        <w:rPr>
          <w:rFonts w:ascii="Times New Roman" w:eastAsia="Times New Roman" w:hAnsi="Times New Roman" w:cs="Times New Roman"/>
          <w:sz w:val="24"/>
          <w:szCs w:val="24"/>
          <w:lang w:eastAsia="et-EE"/>
        </w:rPr>
        <w:t>, vältimaks seksuaalse väärkohtlemise ja väljapressimise ohvriks langemist</w:t>
      </w:r>
      <w:bookmarkEnd w:id="40"/>
      <w:r w:rsidRPr="00794FBE">
        <w:rPr>
          <w:rFonts w:ascii="Times New Roman" w:eastAsia="Times New Roman" w:hAnsi="Times New Roman" w:cs="Times New Roman"/>
          <w:sz w:val="24"/>
          <w:szCs w:val="24"/>
          <w:lang w:eastAsia="et-EE"/>
        </w:rPr>
        <w:t>. Eesmärk on tõsta noorte teadlikkust, et veebis ei saa kunagi kindel olla, kellega suheldakse</w:t>
      </w:r>
      <w:r>
        <w:rPr>
          <w:rFonts w:ascii="Times New Roman" w:eastAsia="Times New Roman" w:hAnsi="Times New Roman" w:cs="Times New Roman"/>
          <w:sz w:val="24"/>
          <w:szCs w:val="24"/>
          <w:lang w:eastAsia="et-EE"/>
        </w:rPr>
        <w:t>.</w:t>
      </w:r>
    </w:p>
    <w:p w14:paraId="57B66234" w14:textId="77777777" w:rsidR="00156D2C" w:rsidRPr="00F97827" w:rsidRDefault="00156D2C" w:rsidP="00156D2C">
      <w:pPr>
        <w:pStyle w:val="ListParagraph"/>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contextualSpacing w:val="0"/>
        <w:jc w:val="both"/>
        <w:rPr>
          <w:rFonts w:ascii="Times New Roman" w:hAnsi="Times New Roman" w:cs="Times New Roman"/>
          <w:bCs/>
          <w:color w:val="000000"/>
          <w:sz w:val="24"/>
          <w:szCs w:val="24"/>
        </w:rPr>
      </w:pPr>
      <w:r w:rsidRPr="002F4411">
        <w:rPr>
          <w:rFonts w:ascii="Times New Roman" w:hAnsi="Times New Roman" w:cs="Times New Roman"/>
          <w:sz w:val="24"/>
          <w:szCs w:val="24"/>
        </w:rPr>
        <w:t>Materjalide loomine. K</w:t>
      </w:r>
      <w:r w:rsidRPr="002F4411">
        <w:rPr>
          <w:rFonts w:ascii="Times New Roman" w:eastAsia="Times New Roman" w:hAnsi="Times New Roman" w:cs="Times New Roman"/>
          <w:sz w:val="24"/>
          <w:szCs w:val="24"/>
          <w:lang w:eastAsia="et-EE"/>
        </w:rPr>
        <w:t xml:space="preserve">ohandatakse vanu ja luuakse uusi materjale laste seksuaalse väärkohtlemise ennetamise teemal nii õpetajatele, noorsootöötajatele, </w:t>
      </w:r>
      <w:r>
        <w:rPr>
          <w:rFonts w:ascii="Times New Roman" w:eastAsia="Times New Roman" w:hAnsi="Times New Roman" w:cs="Times New Roman"/>
          <w:sz w:val="24"/>
          <w:szCs w:val="24"/>
          <w:lang w:eastAsia="et-EE"/>
        </w:rPr>
        <w:t xml:space="preserve">lastekaitse ametnikele, </w:t>
      </w:r>
      <w:r w:rsidRPr="002F4411">
        <w:rPr>
          <w:rFonts w:ascii="Times New Roman" w:eastAsia="Times New Roman" w:hAnsi="Times New Roman" w:cs="Times New Roman"/>
          <w:sz w:val="24"/>
          <w:szCs w:val="24"/>
          <w:lang w:eastAsia="et-EE"/>
        </w:rPr>
        <w:t>politseinikele</w:t>
      </w:r>
      <w:r>
        <w:rPr>
          <w:rFonts w:ascii="Times New Roman" w:eastAsia="Times New Roman" w:hAnsi="Times New Roman" w:cs="Times New Roman"/>
          <w:sz w:val="24"/>
          <w:szCs w:val="24"/>
          <w:lang w:eastAsia="et-EE"/>
        </w:rPr>
        <w:t xml:space="preserve"> kui ka lapsevanematele</w:t>
      </w:r>
      <w:r w:rsidRPr="002F4411">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Lastevanematele mõeldud materjalid võetakse e</w:t>
      </w:r>
      <w:r w:rsidRPr="002F4411">
        <w:rPr>
          <w:rFonts w:ascii="Times New Roman" w:eastAsia="Times New Roman" w:hAnsi="Times New Roman" w:cs="Times New Roman"/>
          <w:sz w:val="24"/>
          <w:szCs w:val="24"/>
          <w:lang w:eastAsia="et-EE"/>
        </w:rPr>
        <w:t xml:space="preserve">raldi fookusesse </w:t>
      </w:r>
      <w:r>
        <w:rPr>
          <w:rFonts w:ascii="Times New Roman" w:eastAsia="Times New Roman" w:hAnsi="Times New Roman" w:cs="Times New Roman"/>
          <w:sz w:val="24"/>
          <w:szCs w:val="24"/>
          <w:lang w:eastAsia="et-EE"/>
        </w:rPr>
        <w:t>selleks</w:t>
      </w:r>
      <w:r w:rsidRPr="002F4411">
        <w:rPr>
          <w:rFonts w:ascii="Times New Roman" w:eastAsia="Times New Roman" w:hAnsi="Times New Roman" w:cs="Times New Roman"/>
          <w:sz w:val="24"/>
          <w:szCs w:val="24"/>
          <w:lang w:eastAsia="et-EE"/>
        </w:rPr>
        <w:t>, et kasvatada nende teadlikkust ja oskusi sel teemal lastega kõnel</w:t>
      </w:r>
      <w:r>
        <w:rPr>
          <w:rFonts w:ascii="Times New Roman" w:eastAsia="Times New Roman" w:hAnsi="Times New Roman" w:cs="Times New Roman"/>
          <w:sz w:val="24"/>
          <w:szCs w:val="24"/>
          <w:lang w:eastAsia="et-EE"/>
        </w:rPr>
        <w:t>emiseks</w:t>
      </w:r>
      <w:r w:rsidRPr="002F4411">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K</w:t>
      </w:r>
      <w:r w:rsidRPr="002F4411">
        <w:rPr>
          <w:rFonts w:ascii="Times New Roman" w:eastAsia="Times New Roman" w:hAnsi="Times New Roman" w:cs="Times New Roman"/>
          <w:sz w:val="24"/>
          <w:szCs w:val="24"/>
          <w:lang w:eastAsia="et-EE"/>
        </w:rPr>
        <w:t>oostöö</w:t>
      </w:r>
      <w:r>
        <w:rPr>
          <w:rFonts w:ascii="Times New Roman" w:eastAsia="Times New Roman" w:hAnsi="Times New Roman" w:cs="Times New Roman"/>
          <w:sz w:val="24"/>
          <w:szCs w:val="24"/>
          <w:lang w:eastAsia="et-EE"/>
        </w:rPr>
        <w:t>s</w:t>
      </w:r>
      <w:r w:rsidRPr="002F4411">
        <w:rPr>
          <w:rFonts w:ascii="Times New Roman" w:eastAsia="Times New Roman" w:hAnsi="Times New Roman" w:cs="Times New Roman"/>
          <w:sz w:val="24"/>
          <w:szCs w:val="24"/>
          <w:lang w:eastAsia="et-EE"/>
        </w:rPr>
        <w:t xml:space="preserve"> mobiilside teenusepakkujatega</w:t>
      </w:r>
      <w:r>
        <w:rPr>
          <w:rFonts w:ascii="Times New Roman" w:eastAsia="Times New Roman" w:hAnsi="Times New Roman" w:cs="Times New Roman"/>
          <w:sz w:val="24"/>
          <w:szCs w:val="24"/>
          <w:lang w:eastAsia="et-EE"/>
        </w:rPr>
        <w:t xml:space="preserve"> </w:t>
      </w:r>
      <w:r w:rsidRPr="002F4411">
        <w:rPr>
          <w:rFonts w:ascii="Times New Roman" w:eastAsia="Times New Roman" w:hAnsi="Times New Roman" w:cs="Times New Roman"/>
          <w:sz w:val="24"/>
          <w:szCs w:val="24"/>
          <w:lang w:eastAsia="et-EE"/>
        </w:rPr>
        <w:t xml:space="preserve">on </w:t>
      </w:r>
      <w:r>
        <w:rPr>
          <w:rFonts w:ascii="Times New Roman" w:eastAsia="Times New Roman" w:hAnsi="Times New Roman" w:cs="Times New Roman"/>
          <w:sz w:val="24"/>
          <w:szCs w:val="24"/>
          <w:lang w:eastAsia="et-EE"/>
        </w:rPr>
        <w:t xml:space="preserve">plaanis </w:t>
      </w:r>
      <w:r w:rsidRPr="002F4411">
        <w:rPr>
          <w:rFonts w:ascii="Times New Roman" w:eastAsia="Times New Roman" w:hAnsi="Times New Roman" w:cs="Times New Roman"/>
          <w:sz w:val="24"/>
          <w:szCs w:val="24"/>
          <w:lang w:eastAsia="et-EE"/>
        </w:rPr>
        <w:t xml:space="preserve">välja töötada soovituslikud infomaterjalid, mis antakse igale lapsele ja </w:t>
      </w:r>
      <w:r>
        <w:rPr>
          <w:rFonts w:ascii="Times New Roman" w:eastAsia="Times New Roman" w:hAnsi="Times New Roman" w:cs="Times New Roman"/>
          <w:sz w:val="24"/>
          <w:szCs w:val="24"/>
          <w:lang w:eastAsia="et-EE"/>
        </w:rPr>
        <w:t xml:space="preserve">tema </w:t>
      </w:r>
      <w:r w:rsidRPr="002F4411">
        <w:rPr>
          <w:rFonts w:ascii="Times New Roman" w:eastAsia="Times New Roman" w:hAnsi="Times New Roman" w:cs="Times New Roman"/>
          <w:sz w:val="24"/>
          <w:szCs w:val="24"/>
          <w:lang w:eastAsia="et-EE"/>
        </w:rPr>
        <w:t xml:space="preserve">vanemale, kui lapsele ostetakse esimene mobiiltelefon. Infomaterjali sisu peaks andma edasi praktilisi näpunäiteid, kuidas kaitsta last internetis varitsevate ohtude eest. </w:t>
      </w:r>
    </w:p>
    <w:p w14:paraId="0AE237FD" w14:textId="77777777" w:rsidR="00156D2C" w:rsidRPr="00F97827" w:rsidRDefault="00156D2C" w:rsidP="00156D2C">
      <w:pPr>
        <w:pStyle w:val="ListParagraph"/>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contextualSpacing w:val="0"/>
        <w:jc w:val="both"/>
        <w:rPr>
          <w:rFonts w:ascii="Times New Roman" w:hAnsi="Times New Roman" w:cs="Times New Roman"/>
          <w:bCs/>
          <w:color w:val="000000"/>
          <w:sz w:val="24"/>
          <w:szCs w:val="24"/>
        </w:rPr>
      </w:pPr>
      <w:r>
        <w:rPr>
          <w:rFonts w:ascii="Times New Roman" w:eastAsia="Times New Roman" w:hAnsi="Times New Roman" w:cs="Times New Roman"/>
          <w:sz w:val="24"/>
          <w:szCs w:val="24"/>
          <w:lang w:eastAsia="et-EE"/>
        </w:rPr>
        <w:t>K</w:t>
      </w:r>
      <w:r w:rsidRPr="002F4411">
        <w:rPr>
          <w:rFonts w:ascii="Times New Roman" w:eastAsia="Times New Roman" w:hAnsi="Times New Roman" w:cs="Times New Roman"/>
          <w:sz w:val="24"/>
          <w:szCs w:val="24"/>
          <w:lang w:eastAsia="et-EE"/>
        </w:rPr>
        <w:t>oolitusprogramm</w:t>
      </w:r>
      <w:r>
        <w:rPr>
          <w:rFonts w:ascii="Times New Roman" w:eastAsia="Times New Roman" w:hAnsi="Times New Roman" w:cs="Times New Roman"/>
          <w:sz w:val="24"/>
          <w:szCs w:val="24"/>
          <w:lang w:eastAsia="et-EE"/>
        </w:rPr>
        <w:t>i väljatöötamine</w:t>
      </w:r>
      <w:r w:rsidRPr="002F4411">
        <w:rPr>
          <w:rFonts w:ascii="Times New Roman" w:eastAsia="Times New Roman" w:hAnsi="Times New Roman" w:cs="Times New Roman"/>
          <w:sz w:val="24"/>
          <w:szCs w:val="24"/>
          <w:lang w:eastAsia="et-EE"/>
        </w:rPr>
        <w:t>, mis aitaks laste väärkohtlemise ennetamisega tegeleva</w:t>
      </w:r>
      <w:r>
        <w:rPr>
          <w:rFonts w:ascii="Times New Roman" w:eastAsia="Times New Roman" w:hAnsi="Times New Roman" w:cs="Times New Roman"/>
          <w:sz w:val="24"/>
          <w:szCs w:val="24"/>
          <w:lang w:eastAsia="et-EE"/>
        </w:rPr>
        <w:t>tel</w:t>
      </w:r>
      <w:r w:rsidRPr="002F4411">
        <w:rPr>
          <w:rFonts w:ascii="Times New Roman" w:eastAsia="Times New Roman" w:hAnsi="Times New Roman" w:cs="Times New Roman"/>
          <w:sz w:val="24"/>
          <w:szCs w:val="24"/>
          <w:lang w:eastAsia="et-EE"/>
        </w:rPr>
        <w:t xml:space="preserve"> spetsialist</w:t>
      </w:r>
      <w:r>
        <w:rPr>
          <w:rFonts w:ascii="Times New Roman" w:eastAsia="Times New Roman" w:hAnsi="Times New Roman" w:cs="Times New Roman"/>
          <w:sz w:val="24"/>
          <w:szCs w:val="24"/>
          <w:lang w:eastAsia="et-EE"/>
        </w:rPr>
        <w:t>idel</w:t>
      </w:r>
      <w:r w:rsidRPr="002F4411">
        <w:rPr>
          <w:rFonts w:ascii="Times New Roman" w:eastAsia="Times New Roman" w:hAnsi="Times New Roman" w:cs="Times New Roman"/>
          <w:sz w:val="24"/>
          <w:szCs w:val="24"/>
          <w:lang w:eastAsia="et-EE"/>
        </w:rPr>
        <w:t xml:space="preserve"> paremini mõista veebis toime pandud seksuaalvägivalla olemust ning </w:t>
      </w:r>
      <w:r>
        <w:rPr>
          <w:rFonts w:ascii="Times New Roman" w:eastAsia="Times New Roman" w:hAnsi="Times New Roman" w:cs="Times New Roman"/>
          <w:sz w:val="24"/>
          <w:szCs w:val="24"/>
          <w:lang w:eastAsia="et-EE"/>
        </w:rPr>
        <w:t>vajadusel</w:t>
      </w:r>
      <w:r w:rsidRPr="002F4411">
        <w:rPr>
          <w:rFonts w:ascii="Times New Roman" w:eastAsia="Times New Roman" w:hAnsi="Times New Roman" w:cs="Times New Roman"/>
          <w:sz w:val="24"/>
          <w:szCs w:val="24"/>
          <w:lang w:eastAsia="et-EE"/>
        </w:rPr>
        <w:t xml:space="preserve"> nõustada </w:t>
      </w:r>
      <w:r>
        <w:rPr>
          <w:rFonts w:ascii="Times New Roman" w:eastAsia="Times New Roman" w:hAnsi="Times New Roman" w:cs="Times New Roman"/>
          <w:sz w:val="24"/>
          <w:szCs w:val="24"/>
          <w:lang w:eastAsia="et-EE"/>
        </w:rPr>
        <w:t xml:space="preserve">sel teemal </w:t>
      </w:r>
      <w:r w:rsidRPr="002F4411">
        <w:rPr>
          <w:rFonts w:ascii="Times New Roman" w:eastAsia="Times New Roman" w:hAnsi="Times New Roman" w:cs="Times New Roman"/>
          <w:sz w:val="24"/>
          <w:szCs w:val="24"/>
          <w:lang w:eastAsia="et-EE"/>
        </w:rPr>
        <w:t xml:space="preserve">nii </w:t>
      </w:r>
      <w:r>
        <w:rPr>
          <w:rFonts w:ascii="Times New Roman" w:eastAsia="Times New Roman" w:hAnsi="Times New Roman" w:cs="Times New Roman"/>
          <w:sz w:val="24"/>
          <w:szCs w:val="24"/>
          <w:lang w:eastAsia="et-EE"/>
        </w:rPr>
        <w:t>lapsev</w:t>
      </w:r>
      <w:r w:rsidRPr="002F4411">
        <w:rPr>
          <w:rFonts w:ascii="Times New Roman" w:eastAsia="Times New Roman" w:hAnsi="Times New Roman" w:cs="Times New Roman"/>
          <w:sz w:val="24"/>
          <w:szCs w:val="24"/>
          <w:lang w:eastAsia="et-EE"/>
        </w:rPr>
        <w:t xml:space="preserve">anemaid kui lapsi. </w:t>
      </w:r>
    </w:p>
    <w:p w14:paraId="238AA93F" w14:textId="77777777" w:rsidR="00156D2C" w:rsidRPr="002F4411" w:rsidRDefault="00156D2C" w:rsidP="00156D2C">
      <w:pPr>
        <w:pStyle w:val="ListParagraph"/>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contextualSpacing w:val="0"/>
        <w:jc w:val="both"/>
        <w:rPr>
          <w:rFonts w:ascii="Times New Roman" w:hAnsi="Times New Roman" w:cs="Times New Roman"/>
          <w:bCs/>
          <w:color w:val="000000"/>
          <w:sz w:val="24"/>
          <w:szCs w:val="24"/>
        </w:rPr>
      </w:pPr>
      <w:r w:rsidRPr="002F4411">
        <w:rPr>
          <w:rFonts w:ascii="Times New Roman" w:eastAsia="Times New Roman" w:hAnsi="Times New Roman" w:cs="Times New Roman"/>
          <w:sz w:val="24"/>
          <w:szCs w:val="24"/>
          <w:lang w:eastAsia="et-EE"/>
        </w:rPr>
        <w:t>Koolitused</w:t>
      </w:r>
      <w:r>
        <w:rPr>
          <w:rFonts w:ascii="Times New Roman" w:eastAsia="Times New Roman" w:hAnsi="Times New Roman" w:cs="Times New Roman"/>
          <w:sz w:val="24"/>
          <w:szCs w:val="24"/>
          <w:lang w:eastAsia="et-EE"/>
        </w:rPr>
        <w:t xml:space="preserve"> ja</w:t>
      </w:r>
      <w:r w:rsidRPr="002F4411">
        <w:rPr>
          <w:rFonts w:ascii="Times New Roman" w:eastAsia="Times New Roman" w:hAnsi="Times New Roman" w:cs="Times New Roman"/>
          <w:sz w:val="24"/>
          <w:szCs w:val="24"/>
          <w:lang w:eastAsia="et-EE"/>
        </w:rPr>
        <w:t xml:space="preserve"> seminarid spetsialistidele</w:t>
      </w:r>
      <w:r>
        <w:rPr>
          <w:rFonts w:ascii="Times New Roman" w:eastAsia="Times New Roman" w:hAnsi="Times New Roman" w:cs="Times New Roman"/>
          <w:sz w:val="24"/>
          <w:szCs w:val="24"/>
          <w:lang w:eastAsia="et-EE"/>
        </w:rPr>
        <w:t>, et</w:t>
      </w:r>
      <w:r w:rsidRPr="002F4411">
        <w:rPr>
          <w:rFonts w:ascii="Times New Roman" w:eastAsia="Times New Roman" w:hAnsi="Times New Roman" w:cs="Times New Roman"/>
          <w:sz w:val="24"/>
          <w:szCs w:val="24"/>
          <w:lang w:eastAsia="et-EE"/>
        </w:rPr>
        <w:t xml:space="preserve"> tõsta noortega kokku puutuvate spetsialistide teadlikkust ja oskusi märkamaks veebis väärkohtlemise ohvriks langenud noort ning pakkumaks asjakohast abi. </w:t>
      </w:r>
    </w:p>
    <w:p w14:paraId="198BA28B" w14:textId="77777777" w:rsidR="00156D2C" w:rsidRPr="002F4411" w:rsidRDefault="00156D2C" w:rsidP="00156D2C">
      <w:pPr>
        <w:pStyle w:val="ListParagraph"/>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contextualSpacing w:val="0"/>
        <w:jc w:val="both"/>
        <w:rPr>
          <w:rFonts w:ascii="Times New Roman" w:hAnsi="Times New Roman" w:cs="Times New Roman"/>
          <w:bCs/>
          <w:color w:val="000000"/>
          <w:sz w:val="24"/>
          <w:szCs w:val="24"/>
        </w:rPr>
      </w:pPr>
      <w:r w:rsidRPr="002F4411">
        <w:rPr>
          <w:rFonts w:ascii="Times New Roman" w:eastAsia="Times New Roman" w:hAnsi="Times New Roman" w:cs="Times New Roman"/>
          <w:sz w:val="24"/>
          <w:szCs w:val="24"/>
          <w:lang w:eastAsia="et-EE"/>
        </w:rPr>
        <w:t xml:space="preserve">Õppevisiidid </w:t>
      </w:r>
      <w:r>
        <w:rPr>
          <w:rFonts w:ascii="Times New Roman" w:eastAsia="Times New Roman" w:hAnsi="Times New Roman" w:cs="Times New Roman"/>
          <w:sz w:val="24"/>
          <w:szCs w:val="24"/>
          <w:lang w:eastAsia="et-EE"/>
        </w:rPr>
        <w:t xml:space="preserve">välisriikidesse </w:t>
      </w:r>
      <w:r w:rsidRPr="002F4411">
        <w:rPr>
          <w:rFonts w:ascii="Times New Roman" w:eastAsia="Times New Roman" w:hAnsi="Times New Roman" w:cs="Times New Roman"/>
          <w:sz w:val="24"/>
          <w:szCs w:val="24"/>
          <w:lang w:eastAsia="et-EE"/>
        </w:rPr>
        <w:t>spetsialistide teadlikkuse suurendamiseks ja praktikatega tutvumiseks.</w:t>
      </w:r>
    </w:p>
    <w:p w14:paraId="1CE75B02" w14:textId="77777777" w:rsidR="00156D2C" w:rsidRPr="002F4411" w:rsidRDefault="00156D2C" w:rsidP="00156D2C">
      <w:pPr>
        <w:pStyle w:val="ListParagraph"/>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contextualSpacing w:val="0"/>
        <w:jc w:val="both"/>
        <w:rPr>
          <w:rFonts w:ascii="Times New Roman" w:hAnsi="Times New Roman" w:cs="Times New Roman"/>
          <w:bCs/>
          <w:color w:val="000000"/>
          <w:sz w:val="24"/>
          <w:szCs w:val="24"/>
        </w:rPr>
      </w:pPr>
      <w:r w:rsidRPr="002F4411">
        <w:rPr>
          <w:rFonts w:ascii="Times New Roman" w:eastAsia="Times New Roman" w:hAnsi="Times New Roman" w:cs="Times New Roman"/>
          <w:sz w:val="24"/>
          <w:szCs w:val="24"/>
          <w:lang w:eastAsia="et-EE"/>
        </w:rPr>
        <w:t>Lisakoolitused veebipolitsei</w:t>
      </w:r>
      <w:r>
        <w:rPr>
          <w:rFonts w:ascii="Times New Roman" w:eastAsia="Times New Roman" w:hAnsi="Times New Roman" w:cs="Times New Roman"/>
          <w:sz w:val="24"/>
          <w:szCs w:val="24"/>
          <w:lang w:eastAsia="et-EE"/>
        </w:rPr>
        <w:t>nike</w:t>
      </w:r>
      <w:r w:rsidRPr="002F4411">
        <w:rPr>
          <w:rFonts w:ascii="Times New Roman" w:eastAsia="Times New Roman" w:hAnsi="Times New Roman" w:cs="Times New Roman"/>
          <w:sz w:val="24"/>
          <w:szCs w:val="24"/>
          <w:lang w:eastAsia="et-EE"/>
        </w:rPr>
        <w:t xml:space="preserve">le ning </w:t>
      </w:r>
      <w:r>
        <w:rPr>
          <w:rFonts w:ascii="Times New Roman" w:eastAsia="Times New Roman" w:hAnsi="Times New Roman" w:cs="Times New Roman"/>
          <w:sz w:val="24"/>
          <w:szCs w:val="24"/>
          <w:lang w:eastAsia="et-EE"/>
        </w:rPr>
        <w:t>neile</w:t>
      </w:r>
      <w:r w:rsidRPr="002F4411">
        <w:rPr>
          <w:rFonts w:ascii="Times New Roman" w:eastAsia="Times New Roman" w:hAnsi="Times New Roman" w:cs="Times New Roman"/>
          <w:sz w:val="24"/>
          <w:szCs w:val="24"/>
          <w:lang w:eastAsia="et-EE"/>
        </w:rPr>
        <w:t xml:space="preserve"> vajalike õppematerjalide loomine. </w:t>
      </w:r>
    </w:p>
    <w:p w14:paraId="729B0B27"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b/>
          <w:sz w:val="24"/>
          <w:szCs w:val="24"/>
        </w:rPr>
      </w:pPr>
    </w:p>
    <w:p w14:paraId="4107D68C"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sihtrühm</w:t>
      </w:r>
    </w:p>
    <w:p w14:paraId="64BE8A9B"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Lapsed, noored, koostööpartnerid, ametnikud, spetsialistid, lapsevanemad.</w:t>
      </w:r>
    </w:p>
    <w:p w14:paraId="7CD83CAA"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r w:rsidRPr="002F4411">
        <w:rPr>
          <w:rFonts w:ascii="Times New Roman" w:hAnsi="Times New Roman" w:cs="Times New Roman"/>
          <w:sz w:val="24"/>
          <w:szCs w:val="24"/>
        </w:rPr>
        <w:t xml:space="preserve"> </w:t>
      </w:r>
    </w:p>
    <w:p w14:paraId="0E9C363B"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tulemus</w:t>
      </w:r>
    </w:p>
    <w:p w14:paraId="19D91B46"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eastAsia="Calibri" w:hAnsi="Times New Roman" w:cs="Times New Roman"/>
          <w:color w:val="000000" w:themeColor="text1"/>
          <w:sz w:val="24"/>
          <w:szCs w:val="24"/>
        </w:rPr>
      </w:pPr>
      <w:r w:rsidRPr="002F4411">
        <w:rPr>
          <w:rFonts w:ascii="Times New Roman" w:eastAsiaTheme="minorEastAsia" w:hAnsi="Times New Roman" w:cs="Times New Roman"/>
          <w:color w:val="000000" w:themeColor="text1"/>
          <w:kern w:val="24"/>
          <w:sz w:val="24"/>
          <w:szCs w:val="24"/>
        </w:rPr>
        <w:t>Toetatavate tegevust</w:t>
      </w:r>
      <w:r>
        <w:rPr>
          <w:rFonts w:ascii="Times New Roman" w:eastAsiaTheme="minorEastAsia" w:hAnsi="Times New Roman" w:cs="Times New Roman"/>
          <w:color w:val="000000" w:themeColor="text1"/>
          <w:kern w:val="24"/>
          <w:sz w:val="24"/>
          <w:szCs w:val="24"/>
        </w:rPr>
        <w:t>e</w:t>
      </w:r>
      <w:r w:rsidRPr="002F4411">
        <w:rPr>
          <w:rFonts w:ascii="Times New Roman" w:eastAsiaTheme="minorEastAsia" w:hAnsi="Times New Roman" w:cs="Times New Roman"/>
          <w:color w:val="000000" w:themeColor="text1"/>
          <w:kern w:val="24"/>
          <w:sz w:val="24"/>
          <w:szCs w:val="24"/>
        </w:rPr>
        <w:t xml:space="preserve"> tulemusena tõuseb laste teadlik</w:t>
      </w:r>
      <w:r>
        <w:rPr>
          <w:rFonts w:ascii="Times New Roman" w:eastAsiaTheme="minorEastAsia" w:hAnsi="Times New Roman" w:cs="Times New Roman"/>
          <w:color w:val="000000" w:themeColor="text1"/>
          <w:kern w:val="24"/>
          <w:sz w:val="24"/>
          <w:szCs w:val="24"/>
        </w:rPr>
        <w:t>k</w:t>
      </w:r>
      <w:r w:rsidRPr="002F4411">
        <w:rPr>
          <w:rFonts w:ascii="Times New Roman" w:eastAsiaTheme="minorEastAsia" w:hAnsi="Times New Roman" w:cs="Times New Roman"/>
          <w:color w:val="000000" w:themeColor="text1"/>
          <w:kern w:val="24"/>
          <w:sz w:val="24"/>
          <w:szCs w:val="24"/>
        </w:rPr>
        <w:t>us ja oskus</w:t>
      </w:r>
      <w:r>
        <w:rPr>
          <w:rFonts w:ascii="Times New Roman" w:eastAsiaTheme="minorEastAsia" w:hAnsi="Times New Roman" w:cs="Times New Roman"/>
          <w:color w:val="000000" w:themeColor="text1"/>
          <w:kern w:val="24"/>
          <w:sz w:val="24"/>
          <w:szCs w:val="24"/>
        </w:rPr>
        <w:t>ed</w:t>
      </w:r>
      <w:r w:rsidRPr="002F4411">
        <w:rPr>
          <w:rFonts w:ascii="Times New Roman" w:eastAsiaTheme="minorEastAsia" w:hAnsi="Times New Roman" w:cs="Times New Roman"/>
          <w:color w:val="000000" w:themeColor="text1"/>
          <w:kern w:val="24"/>
          <w:sz w:val="24"/>
          <w:szCs w:val="24"/>
        </w:rPr>
        <w:t xml:space="preserve">, </w:t>
      </w:r>
      <w:r w:rsidRPr="002F4411">
        <w:rPr>
          <w:rFonts w:ascii="Times New Roman" w:eastAsia="Calibri" w:hAnsi="Times New Roman" w:cs="Times New Roman"/>
          <w:color w:val="000000" w:themeColor="text1"/>
          <w:sz w:val="24"/>
          <w:szCs w:val="24"/>
        </w:rPr>
        <w:t>kuidas käituda küber</w:t>
      </w:r>
      <w:r>
        <w:rPr>
          <w:rFonts w:ascii="Times New Roman" w:eastAsia="Calibri" w:hAnsi="Times New Roman" w:cs="Times New Roman"/>
          <w:color w:val="000000" w:themeColor="text1"/>
          <w:sz w:val="24"/>
          <w:szCs w:val="24"/>
        </w:rPr>
        <w:t>ruumi</w:t>
      </w:r>
      <w:r w:rsidRPr="002F4411">
        <w:rPr>
          <w:rFonts w:ascii="Times New Roman" w:eastAsia="Calibri" w:hAnsi="Times New Roman" w:cs="Times New Roman"/>
          <w:color w:val="000000" w:themeColor="text1"/>
          <w:sz w:val="24"/>
          <w:szCs w:val="24"/>
        </w:rPr>
        <w:t xml:space="preserve">s, </w:t>
      </w:r>
      <w:r>
        <w:rPr>
          <w:rFonts w:ascii="Times New Roman" w:eastAsia="Calibri" w:hAnsi="Times New Roman" w:cs="Times New Roman"/>
          <w:color w:val="000000" w:themeColor="text1"/>
          <w:sz w:val="24"/>
          <w:szCs w:val="24"/>
        </w:rPr>
        <w:t xml:space="preserve">et </w:t>
      </w:r>
      <w:r w:rsidRPr="002F4411">
        <w:rPr>
          <w:rFonts w:ascii="Times New Roman" w:eastAsia="Calibri" w:hAnsi="Times New Roman" w:cs="Times New Roman"/>
          <w:color w:val="000000" w:themeColor="text1"/>
          <w:sz w:val="24"/>
          <w:szCs w:val="24"/>
        </w:rPr>
        <w:t>välti</w:t>
      </w:r>
      <w:r>
        <w:rPr>
          <w:rFonts w:ascii="Times New Roman" w:eastAsia="Calibri" w:hAnsi="Times New Roman" w:cs="Times New Roman"/>
          <w:color w:val="000000" w:themeColor="text1"/>
          <w:sz w:val="24"/>
          <w:szCs w:val="24"/>
        </w:rPr>
        <w:t>da</w:t>
      </w:r>
      <w:r w:rsidRPr="002F4411">
        <w:rPr>
          <w:rFonts w:ascii="Times New Roman" w:eastAsia="Calibri" w:hAnsi="Times New Roman" w:cs="Times New Roman"/>
          <w:color w:val="000000" w:themeColor="text1"/>
          <w:sz w:val="24"/>
          <w:szCs w:val="24"/>
        </w:rPr>
        <w:t xml:space="preserve"> seksuaalse väärkohtlemise ja väljapressimise ohvriks langemist</w:t>
      </w:r>
      <w:r w:rsidRPr="002F4411">
        <w:rPr>
          <w:rFonts w:ascii="Times New Roman" w:eastAsia="Calibri" w:hAnsi="Times New Roman" w:cs="Times New Roman"/>
          <w:b/>
          <w:color w:val="000000" w:themeColor="text1"/>
          <w:sz w:val="24"/>
          <w:szCs w:val="24"/>
        </w:rPr>
        <w:t xml:space="preserve">. </w:t>
      </w:r>
      <w:r w:rsidRPr="002F4411">
        <w:rPr>
          <w:rFonts w:ascii="Times New Roman" w:eastAsia="Calibri" w:hAnsi="Times New Roman" w:cs="Times New Roman"/>
          <w:color w:val="000000" w:themeColor="text1"/>
          <w:sz w:val="24"/>
          <w:szCs w:val="24"/>
        </w:rPr>
        <w:t>Samuti tõuse</w:t>
      </w:r>
      <w:r>
        <w:rPr>
          <w:rFonts w:ascii="Times New Roman" w:eastAsia="Calibri" w:hAnsi="Times New Roman" w:cs="Times New Roman"/>
          <w:color w:val="000000" w:themeColor="text1"/>
          <w:sz w:val="24"/>
          <w:szCs w:val="24"/>
        </w:rPr>
        <w:t>vad teadmised</w:t>
      </w:r>
      <w:r w:rsidRPr="002F4411">
        <w:rPr>
          <w:rFonts w:ascii="Times New Roman" w:eastAsia="Calibri" w:hAnsi="Times New Roman" w:cs="Times New Roman"/>
          <w:color w:val="000000" w:themeColor="text1"/>
          <w:sz w:val="24"/>
          <w:szCs w:val="24"/>
        </w:rPr>
        <w:t xml:space="preserve"> abi saamise võimalustest.</w:t>
      </w:r>
    </w:p>
    <w:p w14:paraId="38F81BDB"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eastAsia="Calibri" w:hAnsi="Times New Roman" w:cs="Times New Roman"/>
          <w:color w:val="000000" w:themeColor="text1"/>
          <w:sz w:val="24"/>
          <w:szCs w:val="24"/>
        </w:rPr>
      </w:pPr>
      <w:r w:rsidRPr="00031C72">
        <w:rPr>
          <w:rFonts w:ascii="Times New Roman" w:eastAsiaTheme="minorEastAsia" w:hAnsi="Times New Roman" w:cs="Times New Roman"/>
          <w:color w:val="000000" w:themeColor="text1"/>
          <w:kern w:val="24"/>
          <w:sz w:val="24"/>
          <w:szCs w:val="24"/>
        </w:rPr>
        <w:t>Tõuseb lastega kokkupuutuvate täiskasvanute teadlikkus</w:t>
      </w:r>
      <w:r>
        <w:rPr>
          <w:rFonts w:ascii="Times New Roman" w:eastAsiaTheme="minorEastAsia" w:hAnsi="Times New Roman" w:cs="Times New Roman"/>
          <w:color w:val="000000" w:themeColor="text1"/>
          <w:kern w:val="24"/>
          <w:sz w:val="24"/>
          <w:szCs w:val="24"/>
        </w:rPr>
        <w:t xml:space="preserve">, </w:t>
      </w:r>
      <w:r w:rsidRPr="002F4411">
        <w:rPr>
          <w:rFonts w:ascii="Times New Roman" w:eastAsia="Calibri" w:hAnsi="Times New Roman" w:cs="Times New Roman"/>
          <w:color w:val="000000" w:themeColor="text1"/>
          <w:sz w:val="24"/>
          <w:szCs w:val="24"/>
        </w:rPr>
        <w:t>kuidas kõige paremini kaitsta lapsi interneti seksuaalse väärkohtlemise ohvriks langemise eest proaktiivselt.</w:t>
      </w:r>
    </w:p>
    <w:p w14:paraId="215168B7"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eastAsia="Calibri" w:hAnsi="Times New Roman" w:cs="Times New Roman"/>
          <w:color w:val="000000" w:themeColor="text1"/>
          <w:sz w:val="24"/>
          <w:szCs w:val="24"/>
        </w:rPr>
      </w:pPr>
      <w:r w:rsidRPr="002F4411">
        <w:rPr>
          <w:rFonts w:ascii="Times New Roman" w:eastAsia="Calibri" w:hAnsi="Times New Roman" w:cs="Times New Roman"/>
          <w:color w:val="000000" w:themeColor="text1"/>
          <w:sz w:val="24"/>
          <w:szCs w:val="24"/>
        </w:rPr>
        <w:t xml:space="preserve">Tõuseb </w:t>
      </w:r>
      <w:r>
        <w:rPr>
          <w:rFonts w:ascii="Times New Roman" w:eastAsia="Calibri" w:hAnsi="Times New Roman" w:cs="Times New Roman"/>
          <w:color w:val="000000" w:themeColor="text1"/>
          <w:sz w:val="24"/>
          <w:szCs w:val="24"/>
        </w:rPr>
        <w:t>lastega</w:t>
      </w:r>
      <w:r w:rsidRPr="002F4411">
        <w:rPr>
          <w:rFonts w:ascii="Times New Roman" w:eastAsia="Calibri" w:hAnsi="Times New Roman" w:cs="Times New Roman"/>
          <w:color w:val="000000" w:themeColor="text1"/>
          <w:sz w:val="24"/>
          <w:szCs w:val="24"/>
        </w:rPr>
        <w:t xml:space="preserve"> kokku puutuvate täiskasvanute (sh lapsevanemad, haridusasutuste personal</w:t>
      </w:r>
      <w:r>
        <w:rPr>
          <w:rFonts w:ascii="Times New Roman" w:eastAsia="Calibri" w:hAnsi="Times New Roman" w:cs="Times New Roman"/>
          <w:color w:val="000000" w:themeColor="text1"/>
          <w:sz w:val="24"/>
          <w:szCs w:val="24"/>
        </w:rPr>
        <w:t>)</w:t>
      </w:r>
      <w:r w:rsidRPr="002F4411">
        <w:rPr>
          <w:rFonts w:ascii="Times New Roman" w:eastAsia="Calibri" w:hAnsi="Times New Roman" w:cs="Times New Roman"/>
          <w:color w:val="000000" w:themeColor="text1"/>
          <w:sz w:val="24"/>
          <w:szCs w:val="24"/>
        </w:rPr>
        <w:t xml:space="preserve"> teadlikkus ja oskused märkamaks veebis väärkohtlemise ohvriks langenud </w:t>
      </w:r>
      <w:r>
        <w:rPr>
          <w:rFonts w:ascii="Times New Roman" w:eastAsia="Calibri" w:hAnsi="Times New Roman" w:cs="Times New Roman"/>
          <w:color w:val="000000" w:themeColor="text1"/>
          <w:sz w:val="24"/>
          <w:szCs w:val="24"/>
        </w:rPr>
        <w:t>last</w:t>
      </w:r>
      <w:r w:rsidRPr="002F4411">
        <w:rPr>
          <w:rFonts w:ascii="Times New Roman" w:eastAsia="Calibri" w:hAnsi="Times New Roman" w:cs="Times New Roman"/>
          <w:color w:val="000000" w:themeColor="text1"/>
          <w:sz w:val="24"/>
          <w:szCs w:val="24"/>
        </w:rPr>
        <w:t xml:space="preserve">, pakkumaks asjakohast abi </w:t>
      </w:r>
      <w:r>
        <w:rPr>
          <w:rFonts w:ascii="Times New Roman" w:eastAsia="Calibri" w:hAnsi="Times New Roman" w:cs="Times New Roman"/>
          <w:color w:val="000000" w:themeColor="text1"/>
          <w:sz w:val="24"/>
          <w:szCs w:val="24"/>
        </w:rPr>
        <w:t>läbi</w:t>
      </w:r>
      <w:r w:rsidRPr="002F4411">
        <w:rPr>
          <w:rFonts w:ascii="Times New Roman" w:eastAsia="Calibri" w:hAnsi="Times New Roman" w:cs="Times New Roman"/>
          <w:color w:val="000000" w:themeColor="text1"/>
          <w:sz w:val="24"/>
          <w:szCs w:val="24"/>
        </w:rPr>
        <w:t xml:space="preserve"> aktiivõppeme</w:t>
      </w:r>
      <w:r>
        <w:rPr>
          <w:rFonts w:ascii="Times New Roman" w:eastAsia="Calibri" w:hAnsi="Times New Roman" w:cs="Times New Roman"/>
          <w:color w:val="000000" w:themeColor="text1"/>
          <w:sz w:val="24"/>
          <w:szCs w:val="24"/>
        </w:rPr>
        <w:t>et</w:t>
      </w:r>
      <w:r w:rsidRPr="002F4411">
        <w:rPr>
          <w:rFonts w:ascii="Times New Roman" w:eastAsia="Calibri" w:hAnsi="Times New Roman" w:cs="Times New Roman"/>
          <w:color w:val="000000" w:themeColor="text1"/>
          <w:sz w:val="24"/>
          <w:szCs w:val="24"/>
        </w:rPr>
        <w:t>odi</w:t>
      </w:r>
      <w:r>
        <w:rPr>
          <w:rFonts w:ascii="Times New Roman" w:eastAsia="Calibri" w:hAnsi="Times New Roman" w:cs="Times New Roman"/>
          <w:color w:val="000000" w:themeColor="text1"/>
          <w:sz w:val="24"/>
          <w:szCs w:val="24"/>
        </w:rPr>
        <w:t>te.</w:t>
      </w:r>
    </w:p>
    <w:p w14:paraId="4B2B0B3F"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4D5B56C3"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abikõlblikkuse periood</w:t>
      </w:r>
    </w:p>
    <w:p w14:paraId="441C5FBD"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01.</w:t>
      </w:r>
      <w:r>
        <w:rPr>
          <w:rFonts w:ascii="Times New Roman" w:hAnsi="Times New Roman" w:cs="Times New Roman"/>
          <w:sz w:val="24"/>
          <w:szCs w:val="24"/>
        </w:rPr>
        <w:t>12.2022</w:t>
      </w:r>
      <w:r w:rsidRPr="002F4411">
        <w:rPr>
          <w:rFonts w:ascii="Times New Roman" w:hAnsi="Times New Roman" w:cs="Times New Roman"/>
          <w:sz w:val="24"/>
          <w:szCs w:val="24"/>
        </w:rPr>
        <w:t xml:space="preserve"> – 31.12.2027</w:t>
      </w:r>
    </w:p>
    <w:p w14:paraId="0F91BAE4"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64BB7F83"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elluviija</w:t>
      </w:r>
    </w:p>
    <w:p w14:paraId="0817B7C2"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Politsei- ja Piirivalveamet</w:t>
      </w:r>
    </w:p>
    <w:p w14:paraId="10F147ED" w14:textId="77777777" w:rsidR="00156D2C" w:rsidRPr="002F4411" w:rsidRDefault="00156D2C" w:rsidP="00156D2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p>
    <w:p w14:paraId="1360F64A" w14:textId="77777777" w:rsidR="00156D2C" w:rsidRPr="002F4411" w:rsidRDefault="00156D2C" w:rsidP="00156D2C">
      <w:pPr>
        <w:pStyle w:val="ListParagraph"/>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hanging="709"/>
        <w:jc w:val="both"/>
        <w:rPr>
          <w:rFonts w:ascii="Times New Roman" w:hAnsi="Times New Roman" w:cs="Times New Roman"/>
          <w:b/>
          <w:sz w:val="24"/>
          <w:szCs w:val="24"/>
        </w:rPr>
      </w:pPr>
      <w:r w:rsidRPr="002F4411">
        <w:rPr>
          <w:rFonts w:ascii="Times New Roman" w:eastAsia="Times New Roman" w:hAnsi="Times New Roman" w:cs="Times New Roman"/>
          <w:b/>
          <w:color w:val="000000"/>
          <w:sz w:val="24"/>
          <w:szCs w:val="24"/>
          <w:lang w:eastAsia="et-EE"/>
        </w:rPr>
        <w:t>Demineerimisalased koolitused</w:t>
      </w:r>
    </w:p>
    <w:p w14:paraId="09D5284A" w14:textId="77777777" w:rsidR="00156D2C"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sisu ja eesmärk</w:t>
      </w:r>
    </w:p>
    <w:p w14:paraId="51774339"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lastRenderedPageBreak/>
        <w:t>Demineerimisvaldkonna erialaseid sh ka CBRN</w:t>
      </w:r>
      <w:r w:rsidRPr="002F4411">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w:t>
      </w:r>
      <w:r w:rsidRPr="002F4411">
        <w:rPr>
          <w:rFonts w:ascii="Times New Roman" w:hAnsi="Times New Roman" w:cs="Times New Roman"/>
          <w:sz w:val="24"/>
          <w:szCs w:val="24"/>
        </w:rPr>
        <w:t>valdkonnas</w:t>
      </w:r>
      <w:r>
        <w:rPr>
          <w:rFonts w:ascii="Times New Roman" w:hAnsi="Times New Roman" w:cs="Times New Roman"/>
          <w:sz w:val="24"/>
          <w:szCs w:val="24"/>
        </w:rPr>
        <w:t xml:space="preserve">, riigisiseseid </w:t>
      </w:r>
      <w:r w:rsidRPr="002F4411">
        <w:rPr>
          <w:rFonts w:ascii="Times New Roman" w:hAnsi="Times New Roman" w:cs="Times New Roman"/>
          <w:sz w:val="24"/>
          <w:szCs w:val="24"/>
        </w:rPr>
        <w:t xml:space="preserve">koolitusi </w:t>
      </w:r>
      <w:r>
        <w:rPr>
          <w:rFonts w:ascii="Times New Roman" w:hAnsi="Times New Roman" w:cs="Times New Roman"/>
          <w:sz w:val="24"/>
          <w:szCs w:val="24"/>
        </w:rPr>
        <w:t>ei ole saada</w:t>
      </w:r>
      <w:r w:rsidRPr="002F4411">
        <w:rPr>
          <w:rFonts w:ascii="Times New Roman" w:hAnsi="Times New Roman" w:cs="Times New Roman"/>
          <w:sz w:val="24"/>
          <w:szCs w:val="24"/>
        </w:rPr>
        <w:t>, kuna sellise tasemega spetsialiste Eestis napib. Projekti raames plaanitakse saata demineerija</w:t>
      </w:r>
      <w:r>
        <w:rPr>
          <w:rFonts w:ascii="Times New Roman" w:hAnsi="Times New Roman" w:cs="Times New Roman"/>
          <w:sz w:val="24"/>
          <w:szCs w:val="24"/>
        </w:rPr>
        <w:t>d</w:t>
      </w:r>
      <w:r w:rsidRPr="002F4411">
        <w:rPr>
          <w:rFonts w:ascii="Times New Roman" w:hAnsi="Times New Roman" w:cs="Times New Roman"/>
          <w:sz w:val="24"/>
          <w:szCs w:val="24"/>
        </w:rPr>
        <w:t xml:space="preserve"> erialastele </w:t>
      </w:r>
      <w:proofErr w:type="spellStart"/>
      <w:r w:rsidRPr="002F4411">
        <w:rPr>
          <w:rFonts w:ascii="Times New Roman" w:hAnsi="Times New Roman" w:cs="Times New Roman"/>
          <w:sz w:val="24"/>
          <w:szCs w:val="24"/>
        </w:rPr>
        <w:t>väliskoolitustele</w:t>
      </w:r>
      <w:proofErr w:type="spellEnd"/>
      <w:r>
        <w:rPr>
          <w:rFonts w:ascii="Times New Roman" w:hAnsi="Times New Roman" w:cs="Times New Roman"/>
          <w:sz w:val="24"/>
          <w:szCs w:val="24"/>
        </w:rPr>
        <w:t xml:space="preserve">, </w:t>
      </w:r>
      <w:r w:rsidRPr="002F4411">
        <w:rPr>
          <w:rFonts w:ascii="Times New Roman" w:hAnsi="Times New Roman" w:cs="Times New Roman"/>
          <w:sz w:val="24"/>
          <w:szCs w:val="24"/>
        </w:rPr>
        <w:t xml:space="preserve">konverentsidele ja seminaridele.  Samuti on kavas </w:t>
      </w:r>
      <w:proofErr w:type="spellStart"/>
      <w:r w:rsidRPr="002F4411">
        <w:rPr>
          <w:rFonts w:ascii="Times New Roman" w:hAnsi="Times New Roman" w:cs="Times New Roman"/>
          <w:sz w:val="24"/>
          <w:szCs w:val="24"/>
        </w:rPr>
        <w:t>väliskoolitajatega</w:t>
      </w:r>
      <w:proofErr w:type="spellEnd"/>
      <w:r w:rsidRPr="002F4411">
        <w:rPr>
          <w:rFonts w:ascii="Times New Roman" w:hAnsi="Times New Roman" w:cs="Times New Roman"/>
          <w:sz w:val="24"/>
          <w:szCs w:val="24"/>
        </w:rPr>
        <w:t xml:space="preserve"> koolitused Eestis ja/või </w:t>
      </w:r>
      <w:proofErr w:type="spellStart"/>
      <w:r w:rsidRPr="002F4411">
        <w:rPr>
          <w:rFonts w:ascii="Times New Roman" w:hAnsi="Times New Roman" w:cs="Times New Roman"/>
          <w:sz w:val="24"/>
          <w:szCs w:val="24"/>
        </w:rPr>
        <w:t>ühisõppused</w:t>
      </w:r>
      <w:proofErr w:type="spellEnd"/>
      <w:r w:rsidRPr="002F4411">
        <w:rPr>
          <w:rFonts w:ascii="Times New Roman" w:hAnsi="Times New Roman" w:cs="Times New Roman"/>
          <w:sz w:val="24"/>
          <w:szCs w:val="24"/>
        </w:rPr>
        <w:t xml:space="preserve"> välisriikide ja koostööpartneritega. Eesmärgiks on tõsta kõigi demineerimiskeskuse </w:t>
      </w:r>
      <w:r>
        <w:rPr>
          <w:rFonts w:ascii="Times New Roman" w:hAnsi="Times New Roman" w:cs="Times New Roman"/>
          <w:sz w:val="24"/>
          <w:szCs w:val="24"/>
        </w:rPr>
        <w:t>töötajate</w:t>
      </w:r>
      <w:r w:rsidRPr="002F4411">
        <w:rPr>
          <w:rFonts w:ascii="Times New Roman" w:hAnsi="Times New Roman" w:cs="Times New Roman"/>
          <w:sz w:val="24"/>
          <w:szCs w:val="24"/>
        </w:rPr>
        <w:t xml:space="preserve"> demineerimisalaseid oskuseid vastavalt nende kvalifikatsioonile. </w:t>
      </w:r>
    </w:p>
    <w:p w14:paraId="675ABF37"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p>
    <w:p w14:paraId="1F669532"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s="Times New Roman"/>
          <w:sz w:val="24"/>
          <w:szCs w:val="24"/>
        </w:rPr>
      </w:pPr>
      <w:r w:rsidRPr="002F4411">
        <w:rPr>
          <w:rFonts w:ascii="Times New Roman" w:hAnsi="Times New Roman" w:cs="Times New Roman"/>
          <w:sz w:val="24"/>
          <w:szCs w:val="24"/>
        </w:rPr>
        <w:t>Projekti sihtrühm</w:t>
      </w:r>
    </w:p>
    <w:p w14:paraId="3D766E70" w14:textId="77777777" w:rsidR="00156D2C" w:rsidRPr="002F4411" w:rsidRDefault="00156D2C" w:rsidP="00156D2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jc w:val="both"/>
        <w:rPr>
          <w:rFonts w:ascii="Times New Roman" w:hAnsi="Times New Roman" w:cs="Times New Roman"/>
          <w:sz w:val="24"/>
          <w:szCs w:val="24"/>
        </w:rPr>
      </w:pPr>
      <w:r>
        <w:rPr>
          <w:rFonts w:ascii="Times New Roman" w:eastAsia="Times New Roman" w:hAnsi="Times New Roman" w:cs="Times New Roman"/>
          <w:sz w:val="24"/>
          <w:szCs w:val="24"/>
          <w:lang w:eastAsia="et-EE"/>
        </w:rPr>
        <w:t>Demineerijad ja laiemalt kõ</w:t>
      </w:r>
      <w:r w:rsidRPr="002F4411">
        <w:rPr>
          <w:rFonts w:ascii="Times New Roman" w:eastAsia="Times New Roman" w:hAnsi="Times New Roman" w:cs="Times New Roman"/>
          <w:sz w:val="24"/>
          <w:szCs w:val="24"/>
          <w:lang w:eastAsia="et-EE"/>
        </w:rPr>
        <w:t xml:space="preserve">ik Eestis elavad inimesed, kes võivad sattuda plahvatusohtlikule alale. </w:t>
      </w:r>
      <w:r>
        <w:rPr>
          <w:rFonts w:ascii="Times New Roman" w:eastAsia="Times New Roman" w:hAnsi="Times New Roman" w:cs="Times New Roman"/>
          <w:sz w:val="24"/>
          <w:szCs w:val="24"/>
          <w:lang w:eastAsia="et-EE"/>
        </w:rPr>
        <w:t>D</w:t>
      </w:r>
      <w:r w:rsidRPr="002F4411">
        <w:rPr>
          <w:rFonts w:ascii="Times New Roman" w:eastAsia="Times New Roman" w:hAnsi="Times New Roman" w:cs="Times New Roman"/>
          <w:sz w:val="24"/>
          <w:szCs w:val="24"/>
          <w:lang w:eastAsia="et-EE"/>
        </w:rPr>
        <w:t xml:space="preserve">emineerijate tegevuse </w:t>
      </w:r>
      <w:r>
        <w:rPr>
          <w:rFonts w:ascii="Times New Roman" w:eastAsia="Times New Roman" w:hAnsi="Times New Roman" w:cs="Times New Roman"/>
          <w:sz w:val="24"/>
          <w:szCs w:val="24"/>
          <w:lang w:eastAsia="et-EE"/>
        </w:rPr>
        <w:t xml:space="preserve">abil </w:t>
      </w:r>
      <w:r w:rsidRPr="002F4411">
        <w:rPr>
          <w:rFonts w:ascii="Times New Roman" w:eastAsia="Times New Roman" w:hAnsi="Times New Roman" w:cs="Times New Roman"/>
          <w:sz w:val="24"/>
          <w:szCs w:val="24"/>
          <w:lang w:eastAsia="et-EE"/>
        </w:rPr>
        <w:t xml:space="preserve">väheneb risk </w:t>
      </w:r>
      <w:r>
        <w:rPr>
          <w:rFonts w:ascii="Times New Roman" w:eastAsia="Times New Roman" w:hAnsi="Times New Roman" w:cs="Times New Roman"/>
          <w:sz w:val="24"/>
          <w:szCs w:val="24"/>
          <w:lang w:eastAsia="et-EE"/>
        </w:rPr>
        <w:t>inimeste</w:t>
      </w:r>
      <w:r w:rsidRPr="002F4411">
        <w:rPr>
          <w:rFonts w:ascii="Times New Roman" w:eastAsia="Times New Roman" w:hAnsi="Times New Roman" w:cs="Times New Roman"/>
          <w:sz w:val="24"/>
          <w:szCs w:val="24"/>
          <w:lang w:eastAsia="et-EE"/>
        </w:rPr>
        <w:t xml:space="preserve"> elule ja tervisele</w:t>
      </w:r>
      <w:r>
        <w:rPr>
          <w:rFonts w:ascii="Times New Roman" w:eastAsia="Times New Roman" w:hAnsi="Times New Roman" w:cs="Times New Roman"/>
          <w:sz w:val="24"/>
          <w:szCs w:val="24"/>
          <w:lang w:eastAsia="et-EE"/>
        </w:rPr>
        <w:t xml:space="preserve"> ning </w:t>
      </w:r>
      <w:r w:rsidRPr="002F4411">
        <w:rPr>
          <w:rFonts w:ascii="Times New Roman" w:eastAsia="Times New Roman" w:hAnsi="Times New Roman" w:cs="Times New Roman"/>
          <w:sz w:val="24"/>
          <w:szCs w:val="24"/>
          <w:lang w:eastAsia="et-EE"/>
        </w:rPr>
        <w:t>kasu</w:t>
      </w:r>
      <w:r>
        <w:rPr>
          <w:rFonts w:ascii="Times New Roman" w:eastAsia="Times New Roman" w:hAnsi="Times New Roman" w:cs="Times New Roman"/>
          <w:sz w:val="24"/>
          <w:szCs w:val="24"/>
          <w:lang w:eastAsia="et-EE"/>
        </w:rPr>
        <w:t xml:space="preserve"> saavad</w:t>
      </w:r>
      <w:r w:rsidRPr="002F4411">
        <w:rPr>
          <w:rFonts w:ascii="Times New Roman" w:eastAsia="Times New Roman" w:hAnsi="Times New Roman" w:cs="Times New Roman"/>
          <w:sz w:val="24"/>
          <w:szCs w:val="24"/>
          <w:lang w:eastAsia="et-EE"/>
        </w:rPr>
        <w:t xml:space="preserve"> ka teised ametkonnad (Politsei- ja Piirivalveamet, Keskkonnaamet, Kaitsepolitseiamet jt), kes on kaasatud plahvatusohtliku olukorra lahendamiseks. </w:t>
      </w:r>
    </w:p>
    <w:p w14:paraId="03779F46"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tulemus</w:t>
      </w:r>
    </w:p>
    <w:p w14:paraId="1F25F914"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Projekti tulemusena on Eesti demineerijad koolitatud.</w:t>
      </w:r>
    </w:p>
    <w:p w14:paraId="0ED13408"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r w:rsidRPr="002F4411">
        <w:rPr>
          <w:rFonts w:ascii="Times New Roman" w:hAnsi="Times New Roman" w:cs="Times New Roman"/>
          <w:sz w:val="24"/>
          <w:szCs w:val="24"/>
        </w:rPr>
        <w:t xml:space="preserve"> </w:t>
      </w:r>
    </w:p>
    <w:p w14:paraId="0AC5E07D"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abikõlblikkuse periood</w:t>
      </w:r>
    </w:p>
    <w:p w14:paraId="6441DD1F"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highlight w:val="yellow"/>
        </w:rPr>
      </w:pPr>
      <w:r w:rsidRPr="002F4411">
        <w:rPr>
          <w:rFonts w:ascii="Times New Roman" w:hAnsi="Times New Roman" w:cs="Times New Roman"/>
          <w:sz w:val="24"/>
          <w:szCs w:val="24"/>
        </w:rPr>
        <w:t xml:space="preserve">01.01.2022 </w:t>
      </w:r>
      <w:r>
        <w:rPr>
          <w:rFonts w:ascii="Times New Roman" w:hAnsi="Times New Roman" w:cs="Times New Roman"/>
          <w:sz w:val="24"/>
          <w:szCs w:val="24"/>
        </w:rPr>
        <w:t>– 31.08.2029</w:t>
      </w:r>
    </w:p>
    <w:p w14:paraId="4DCCD390" w14:textId="77777777" w:rsidR="00156D2C" w:rsidRPr="002F4411"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45DD2B55" w14:textId="77777777" w:rsidR="00156D2C" w:rsidRPr="002F4411" w:rsidRDefault="00156D2C" w:rsidP="00156D2C">
      <w:pPr>
        <w:pStyle w:val="ListParagraph"/>
        <w:numPr>
          <w:ilvl w:val="2"/>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2F4411">
        <w:rPr>
          <w:rFonts w:ascii="Times New Roman" w:hAnsi="Times New Roman" w:cs="Times New Roman"/>
          <w:sz w:val="24"/>
          <w:szCs w:val="24"/>
        </w:rPr>
        <w:t>Projekti elluviija</w:t>
      </w:r>
    </w:p>
    <w:p w14:paraId="50D4248F" w14:textId="77777777" w:rsidR="00156D2C"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2F4411">
        <w:rPr>
          <w:rFonts w:ascii="Times New Roman" w:hAnsi="Times New Roman" w:cs="Times New Roman"/>
          <w:sz w:val="24"/>
          <w:szCs w:val="24"/>
        </w:rPr>
        <w:t>Päästeamet</w:t>
      </w:r>
    </w:p>
    <w:p w14:paraId="758B6321" w14:textId="77777777" w:rsidR="00156D2C" w:rsidRPr="009A152A" w:rsidRDefault="00156D2C" w:rsidP="00156D2C">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rPr>
          <w:rFonts w:ascii="Times New Roman" w:hAnsi="Times New Roman" w:cs="Times New Roman"/>
          <w:b/>
          <w:sz w:val="24"/>
          <w:szCs w:val="24"/>
        </w:rPr>
      </w:pPr>
      <w:r>
        <w:rPr>
          <w:rFonts w:ascii="Times New Roman" w:hAnsi="Times New Roman" w:cs="Times New Roman"/>
          <w:sz w:val="24"/>
          <w:szCs w:val="24"/>
        </w:rPr>
        <w:t xml:space="preserve">2.5. </w:t>
      </w:r>
      <w:r w:rsidRPr="009A152A">
        <w:rPr>
          <w:rFonts w:ascii="Times New Roman" w:eastAsia="Times New Roman" w:hAnsi="Times New Roman" w:cs="Times New Roman"/>
          <w:b/>
          <w:color w:val="000000"/>
          <w:sz w:val="24"/>
          <w:szCs w:val="24"/>
          <w:lang w:eastAsia="et-EE"/>
        </w:rPr>
        <w:t xml:space="preserve"> </w:t>
      </w:r>
      <w:r>
        <w:rPr>
          <w:rFonts w:ascii="Times New Roman" w:eastAsia="Times New Roman" w:hAnsi="Times New Roman" w:cs="Times New Roman"/>
          <w:b/>
          <w:color w:val="000000"/>
          <w:sz w:val="24"/>
          <w:szCs w:val="24"/>
          <w:lang w:eastAsia="et-EE"/>
        </w:rPr>
        <w:t xml:space="preserve">    </w:t>
      </w:r>
      <w:r w:rsidRPr="009A152A">
        <w:rPr>
          <w:rFonts w:ascii="Times New Roman" w:eastAsia="Times New Roman" w:hAnsi="Times New Roman" w:cs="Times New Roman"/>
          <w:b/>
          <w:color w:val="000000"/>
          <w:sz w:val="24"/>
          <w:szCs w:val="24"/>
          <w:lang w:eastAsia="et-EE"/>
        </w:rPr>
        <w:t>Sisekaitseakadeemia kompetentsikeskus</w:t>
      </w:r>
    </w:p>
    <w:p w14:paraId="7F66D961" w14:textId="77777777" w:rsidR="00156D2C" w:rsidRPr="009A152A" w:rsidRDefault="00156D2C" w:rsidP="00156D2C">
      <w:pPr>
        <w:pStyle w:val="ListParagraph"/>
        <w:numPr>
          <w:ilvl w:val="2"/>
          <w:numId w:val="3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A152A">
        <w:rPr>
          <w:rFonts w:ascii="Times New Roman" w:hAnsi="Times New Roman" w:cs="Times New Roman"/>
          <w:sz w:val="24"/>
          <w:szCs w:val="24"/>
        </w:rPr>
        <w:t>Projekti eesmärk ja sisu</w:t>
      </w:r>
    </w:p>
    <w:p w14:paraId="27AE49C3" w14:textId="77777777" w:rsidR="00156D2C" w:rsidRPr="00F348E7" w:rsidRDefault="00156D2C" w:rsidP="00156D2C">
      <w:pPr>
        <w:spacing w:after="100" w:afterAutospacing="1" w:line="240" w:lineRule="auto"/>
        <w:ind w:left="709"/>
        <w:jc w:val="both"/>
        <w:rPr>
          <w:rFonts w:ascii="Times New Roman" w:hAnsi="Times New Roman" w:cs="Times New Roman"/>
          <w:bCs/>
          <w:sz w:val="24"/>
          <w:szCs w:val="24"/>
        </w:rPr>
      </w:pPr>
      <w:r>
        <w:rPr>
          <w:rFonts w:ascii="Times New Roman" w:eastAsia="Times New Roman" w:hAnsi="Times New Roman" w:cs="Times New Roman"/>
          <w:iCs/>
          <w:sz w:val="24"/>
          <w:szCs w:val="24"/>
        </w:rPr>
        <w:t xml:space="preserve">Sisekaitseakadeemia kujundatakse </w:t>
      </w:r>
      <w:proofErr w:type="spellStart"/>
      <w:r w:rsidRPr="00905E4C">
        <w:rPr>
          <w:rFonts w:ascii="Times New Roman" w:eastAsia="Times New Roman" w:hAnsi="Times New Roman" w:cs="Times New Roman"/>
          <w:iCs/>
          <w:sz w:val="24"/>
          <w:szCs w:val="24"/>
        </w:rPr>
        <w:t>siseturvalisuse</w:t>
      </w:r>
      <w:proofErr w:type="spellEnd"/>
      <w:r w:rsidRPr="00905E4C">
        <w:rPr>
          <w:rFonts w:ascii="Times New Roman" w:eastAsia="Times New Roman" w:hAnsi="Times New Roman" w:cs="Times New Roman"/>
          <w:iCs/>
          <w:sz w:val="24"/>
          <w:szCs w:val="24"/>
        </w:rPr>
        <w:t xml:space="preserve"> </w:t>
      </w:r>
      <w:r w:rsidRPr="00FD5A58">
        <w:rPr>
          <w:rFonts w:ascii="Times New Roman" w:hAnsi="Times New Roman" w:cs="Times New Roman"/>
          <w:sz w:val="24"/>
          <w:szCs w:val="24"/>
        </w:rPr>
        <w:t>teadus-</w:t>
      </w:r>
      <w:r>
        <w:rPr>
          <w:rFonts w:ascii="Times New Roman" w:hAnsi="Times New Roman" w:cs="Times New Roman"/>
          <w:sz w:val="24"/>
          <w:szCs w:val="24"/>
        </w:rPr>
        <w:t xml:space="preserve"> ja </w:t>
      </w:r>
      <w:r w:rsidRPr="00FD5A58">
        <w:rPr>
          <w:rFonts w:ascii="Times New Roman" w:hAnsi="Times New Roman" w:cs="Times New Roman"/>
          <w:sz w:val="24"/>
          <w:szCs w:val="24"/>
        </w:rPr>
        <w:t xml:space="preserve">arendustegevuse </w:t>
      </w:r>
      <w:r>
        <w:rPr>
          <w:rFonts w:ascii="Times New Roman" w:eastAsia="Times New Roman" w:hAnsi="Times New Roman" w:cs="Times New Roman"/>
          <w:iCs/>
          <w:sz w:val="24"/>
          <w:szCs w:val="24"/>
        </w:rPr>
        <w:t>kompetentsik</w:t>
      </w:r>
      <w:r w:rsidRPr="00905E4C">
        <w:rPr>
          <w:rFonts w:ascii="Times New Roman" w:eastAsia="Times New Roman" w:hAnsi="Times New Roman" w:cs="Times New Roman"/>
          <w:iCs/>
          <w:sz w:val="24"/>
          <w:szCs w:val="24"/>
        </w:rPr>
        <w:t>eskuseks</w:t>
      </w:r>
      <w:r>
        <w:rPr>
          <w:rFonts w:ascii="Times New Roman" w:eastAsia="Times New Roman" w:hAnsi="Times New Roman" w:cs="Times New Roman"/>
          <w:iCs/>
          <w:sz w:val="24"/>
          <w:szCs w:val="24"/>
        </w:rPr>
        <w:t>.</w:t>
      </w:r>
      <w:r w:rsidRPr="00F348E7">
        <w:rPr>
          <w:rFonts w:ascii="Times New Roman" w:hAnsi="Times New Roman" w:cs="Times New Roman"/>
          <w:bCs/>
          <w:sz w:val="24"/>
          <w:szCs w:val="24"/>
        </w:rPr>
        <w:t xml:space="preserve"> Projektist rahatatakse kahe teaduri - terrorismi ja radikaliseerumise valdkonna teaduri ning organiseeritud ja raske peitkuritegevuse (sh finantskuritegevuse) valdkonna teaduri – töötasu. </w:t>
      </w:r>
    </w:p>
    <w:p w14:paraId="64508A7D" w14:textId="77777777" w:rsidR="00156D2C" w:rsidRPr="00FD5A58" w:rsidRDefault="00156D2C" w:rsidP="00156D2C">
      <w:pPr>
        <w:spacing w:before="100" w:beforeAutospacing="1" w:after="100" w:afterAutospacing="1" w:line="240" w:lineRule="auto"/>
        <w:ind w:left="709"/>
        <w:jc w:val="both"/>
        <w:rPr>
          <w:rFonts w:ascii="Times New Roman" w:hAnsi="Times New Roman" w:cs="Times New Roman"/>
          <w:sz w:val="24"/>
          <w:szCs w:val="24"/>
        </w:rPr>
      </w:pPr>
      <w:r w:rsidRPr="00FD5A58">
        <w:rPr>
          <w:rFonts w:ascii="Times New Roman" w:hAnsi="Times New Roman" w:cs="Times New Roman"/>
          <w:sz w:val="24"/>
          <w:szCs w:val="24"/>
        </w:rPr>
        <w:t xml:space="preserve">Teadurite tegevused aitavad kaasa </w:t>
      </w:r>
      <w:r>
        <w:rPr>
          <w:rFonts w:ascii="Times New Roman" w:hAnsi="Times New Roman" w:cs="Times New Roman"/>
          <w:sz w:val="24"/>
          <w:szCs w:val="24"/>
        </w:rPr>
        <w:t>eesti ja võõrkeelse teadus</w:t>
      </w:r>
      <w:r w:rsidRPr="00FD5A58">
        <w:rPr>
          <w:rFonts w:ascii="Times New Roman" w:hAnsi="Times New Roman" w:cs="Times New Roman"/>
          <w:sz w:val="24"/>
          <w:szCs w:val="24"/>
        </w:rPr>
        <w:t>kirjanduse tekkele</w:t>
      </w:r>
      <w:r>
        <w:rPr>
          <w:rFonts w:ascii="Times New Roman" w:hAnsi="Times New Roman" w:cs="Times New Roman"/>
          <w:sz w:val="24"/>
          <w:szCs w:val="24"/>
        </w:rPr>
        <w:t xml:space="preserve"> ning</w:t>
      </w:r>
      <w:r w:rsidRPr="00FD5A58">
        <w:rPr>
          <w:rFonts w:ascii="Times New Roman" w:hAnsi="Times New Roman" w:cs="Times New Roman"/>
          <w:sz w:val="24"/>
          <w:szCs w:val="24"/>
        </w:rPr>
        <w:t xml:space="preserve"> valdkonna süsteemsele ja metodoloogilisele uurimisele, mis toetab poliitika kujundamist</w:t>
      </w:r>
      <w:r>
        <w:rPr>
          <w:rFonts w:ascii="Times New Roman" w:hAnsi="Times New Roman" w:cs="Times New Roman"/>
          <w:sz w:val="24"/>
          <w:szCs w:val="24"/>
        </w:rPr>
        <w:t>, asutuste töö korraldamist ning taseme- ja täiendõpet</w:t>
      </w:r>
      <w:r w:rsidRPr="00FD5A58">
        <w:rPr>
          <w:rFonts w:ascii="Times New Roman" w:hAnsi="Times New Roman" w:cs="Times New Roman"/>
          <w:sz w:val="24"/>
          <w:szCs w:val="24"/>
        </w:rPr>
        <w:t xml:space="preserve"> võitluses </w:t>
      </w:r>
      <w:r w:rsidRPr="00651BF8">
        <w:rPr>
          <w:rFonts w:ascii="Times New Roman" w:hAnsi="Times New Roman" w:cs="Times New Roman"/>
          <w:sz w:val="24"/>
          <w:szCs w:val="24"/>
        </w:rPr>
        <w:t>organiseeritud ja raske peitkuritegevuse (sh finantskuritegevuse)</w:t>
      </w:r>
      <w:r w:rsidRPr="008F4AC3">
        <w:rPr>
          <w:rFonts w:ascii="Times New Roman" w:hAnsi="Times New Roman" w:cs="Times New Roman"/>
          <w:b/>
          <w:bCs/>
          <w:sz w:val="24"/>
          <w:szCs w:val="24"/>
        </w:rPr>
        <w:t xml:space="preserve"> </w:t>
      </w:r>
      <w:r w:rsidRPr="00FD5A58">
        <w:rPr>
          <w:rFonts w:ascii="Times New Roman" w:hAnsi="Times New Roman" w:cs="Times New Roman"/>
          <w:sz w:val="24"/>
          <w:szCs w:val="24"/>
        </w:rPr>
        <w:t>ning terrorismi ja radikaliseerumisega. Samuti rahasta</w:t>
      </w:r>
      <w:r>
        <w:rPr>
          <w:rFonts w:ascii="Times New Roman" w:hAnsi="Times New Roman" w:cs="Times New Roman"/>
          <w:sz w:val="24"/>
          <w:szCs w:val="24"/>
        </w:rPr>
        <w:t xml:space="preserve">takse </w:t>
      </w:r>
      <w:r w:rsidRPr="00FD5A58">
        <w:rPr>
          <w:rFonts w:ascii="Times New Roman" w:hAnsi="Times New Roman" w:cs="Times New Roman"/>
          <w:sz w:val="24"/>
          <w:szCs w:val="24"/>
        </w:rPr>
        <w:t>teadustegevust toetavaid tegevusi</w:t>
      </w:r>
      <w:r>
        <w:rPr>
          <w:rFonts w:ascii="Times New Roman" w:hAnsi="Times New Roman" w:cs="Times New Roman"/>
          <w:sz w:val="24"/>
          <w:szCs w:val="24"/>
        </w:rPr>
        <w:t>.</w:t>
      </w:r>
      <w:r w:rsidRPr="00FD5A58">
        <w:rPr>
          <w:rFonts w:ascii="Times New Roman" w:hAnsi="Times New Roman" w:cs="Times New Roman"/>
          <w:sz w:val="24"/>
          <w:szCs w:val="24"/>
        </w:rPr>
        <w:t xml:space="preserve"> </w:t>
      </w:r>
      <w:r>
        <w:rPr>
          <w:rFonts w:ascii="Times New Roman" w:hAnsi="Times New Roman" w:cs="Times New Roman"/>
          <w:sz w:val="24"/>
          <w:szCs w:val="24"/>
        </w:rPr>
        <w:t xml:space="preserve">Projektist rahastatakse lisaks nimetatud teaduritele ka nende </w:t>
      </w:r>
      <w:r w:rsidRPr="00FD5A58">
        <w:rPr>
          <w:rFonts w:ascii="Times New Roman" w:hAnsi="Times New Roman" w:cs="Times New Roman"/>
          <w:sz w:val="24"/>
          <w:szCs w:val="24"/>
        </w:rPr>
        <w:t xml:space="preserve">juhitud uurimisgruppide </w:t>
      </w:r>
      <w:r>
        <w:rPr>
          <w:rFonts w:ascii="Times New Roman" w:hAnsi="Times New Roman" w:cs="Times New Roman"/>
          <w:sz w:val="24"/>
          <w:szCs w:val="24"/>
        </w:rPr>
        <w:t>tööd (sh töötasu)</w:t>
      </w:r>
      <w:r w:rsidRPr="00FD5A58">
        <w:rPr>
          <w:rFonts w:ascii="Times New Roman" w:hAnsi="Times New Roman" w:cs="Times New Roman"/>
          <w:sz w:val="24"/>
          <w:szCs w:val="24"/>
        </w:rPr>
        <w:t xml:space="preserve">. </w:t>
      </w:r>
    </w:p>
    <w:p w14:paraId="00DDD6A6" w14:textId="77777777" w:rsidR="00156D2C" w:rsidRPr="00FD5A58" w:rsidRDefault="00156D2C" w:rsidP="00156D2C">
      <w:pPr>
        <w:spacing w:before="100" w:beforeAutospacing="1" w:after="100" w:afterAutospacing="1" w:line="240" w:lineRule="auto"/>
        <w:ind w:left="709"/>
        <w:jc w:val="both"/>
        <w:rPr>
          <w:rFonts w:ascii="Times New Roman" w:hAnsi="Times New Roman" w:cs="Times New Roman"/>
          <w:sz w:val="24"/>
          <w:szCs w:val="24"/>
        </w:rPr>
      </w:pPr>
      <w:r w:rsidRPr="00FD5A58">
        <w:rPr>
          <w:rFonts w:ascii="Times New Roman" w:hAnsi="Times New Roman" w:cs="Times New Roman"/>
          <w:sz w:val="24"/>
          <w:szCs w:val="24"/>
        </w:rPr>
        <w:t xml:space="preserve">Teaduritel on kohustus publitseerida kõrgetasemelisi teadusartikleid, aga kirjutada ka mõttepabereid, analüüse ja raporteid ning juhtida uurimisgruppe või nende töös osaleda. Uurimistulemuste tutvustamiseks korraldatakse seminare ja ümarlaudu valdkonnaga puutumust omavatele ekspertidele. Samuti osalevad akadeemia teadurid suuremate valdkonna konverentside korraldamisel oma uurimissuunal. </w:t>
      </w:r>
      <w:r>
        <w:rPr>
          <w:rFonts w:ascii="Times New Roman" w:hAnsi="Times New Roman" w:cs="Times New Roman"/>
          <w:sz w:val="24"/>
          <w:szCs w:val="24"/>
        </w:rPr>
        <w:t>Teadurite täpsemad tööülesanded lepitakse kokku iga-aastases tööplaanis. Teaduritele on võimalik esitada konkreetse uuringu läbiviimise ülesanne läbi Sisekaitseakadeemia tegevuskava.</w:t>
      </w:r>
    </w:p>
    <w:p w14:paraId="59804DBC" w14:textId="77777777" w:rsidR="00156D2C" w:rsidRDefault="00156D2C" w:rsidP="00156D2C">
      <w:pPr>
        <w:spacing w:before="120" w:line="240" w:lineRule="auto"/>
        <w:ind w:left="709"/>
        <w:jc w:val="both"/>
        <w:rPr>
          <w:rFonts w:ascii="Times New Roman" w:hAnsi="Times New Roman" w:cs="Times New Roman"/>
          <w:sz w:val="24"/>
          <w:szCs w:val="24"/>
        </w:rPr>
      </w:pPr>
      <w:r w:rsidRPr="005C2FF9">
        <w:rPr>
          <w:rFonts w:ascii="Times New Roman" w:hAnsi="Times New Roman" w:cs="Times New Roman"/>
          <w:sz w:val="24"/>
          <w:szCs w:val="24"/>
        </w:rPr>
        <w:t>Siseministeerium on planeeri</w:t>
      </w:r>
      <w:r>
        <w:rPr>
          <w:rFonts w:ascii="Times New Roman" w:hAnsi="Times New Roman" w:cs="Times New Roman"/>
          <w:sz w:val="24"/>
          <w:szCs w:val="24"/>
        </w:rPr>
        <w:t>mas</w:t>
      </w:r>
      <w:r w:rsidRPr="005C2FF9">
        <w:rPr>
          <w:rFonts w:ascii="Times New Roman" w:hAnsi="Times New Roman" w:cs="Times New Roman"/>
          <w:sz w:val="24"/>
          <w:szCs w:val="24"/>
        </w:rPr>
        <w:t xml:space="preserve"> ajavahemikul 2022-2024 koostöös teiste ministeeriumite ja valitsemisala</w:t>
      </w:r>
      <w:r>
        <w:rPr>
          <w:rFonts w:ascii="Times New Roman" w:hAnsi="Times New Roman" w:cs="Times New Roman"/>
          <w:sz w:val="24"/>
          <w:szCs w:val="24"/>
        </w:rPr>
        <w:t xml:space="preserve"> </w:t>
      </w:r>
      <w:r w:rsidRPr="005C2FF9">
        <w:rPr>
          <w:rFonts w:ascii="Times New Roman" w:hAnsi="Times New Roman" w:cs="Times New Roman"/>
          <w:sz w:val="24"/>
          <w:szCs w:val="24"/>
        </w:rPr>
        <w:t>asutustega tegevus</w:t>
      </w:r>
      <w:r>
        <w:rPr>
          <w:rFonts w:ascii="Times New Roman" w:hAnsi="Times New Roman" w:cs="Times New Roman"/>
          <w:sz w:val="24"/>
          <w:szCs w:val="24"/>
        </w:rPr>
        <w:t>i</w:t>
      </w:r>
      <w:r w:rsidRPr="005C2FF9">
        <w:rPr>
          <w:rFonts w:ascii="Times New Roman" w:hAnsi="Times New Roman" w:cs="Times New Roman"/>
          <w:sz w:val="24"/>
          <w:szCs w:val="24"/>
        </w:rPr>
        <w:t>, mis aitavad kaasa kuri</w:t>
      </w:r>
      <w:r>
        <w:rPr>
          <w:rFonts w:ascii="Times New Roman" w:hAnsi="Times New Roman" w:cs="Times New Roman"/>
          <w:sz w:val="24"/>
          <w:szCs w:val="24"/>
        </w:rPr>
        <w:softHyphen/>
      </w:r>
      <w:r w:rsidRPr="005C2FF9">
        <w:rPr>
          <w:rFonts w:ascii="Times New Roman" w:hAnsi="Times New Roman" w:cs="Times New Roman"/>
          <w:sz w:val="24"/>
          <w:szCs w:val="24"/>
        </w:rPr>
        <w:t xml:space="preserve">tegeliku vara äravõtmiseks tõhusamate meetodite leidmisele ja vajalike muudatuste tegemisele alates 2025. aastast. </w:t>
      </w:r>
    </w:p>
    <w:p w14:paraId="2A32FE51" w14:textId="77777777" w:rsidR="00156D2C" w:rsidRPr="005C2FF9" w:rsidRDefault="00156D2C" w:rsidP="00156D2C">
      <w:pPr>
        <w:spacing w:line="240" w:lineRule="auto"/>
        <w:ind w:left="709"/>
        <w:jc w:val="both"/>
        <w:rPr>
          <w:rFonts w:ascii="Times New Roman" w:hAnsi="Times New Roman" w:cs="Times New Roman"/>
          <w:b/>
          <w:bCs/>
          <w:sz w:val="24"/>
          <w:szCs w:val="24"/>
        </w:rPr>
      </w:pPr>
      <w:r w:rsidRPr="005C2FF9">
        <w:rPr>
          <w:rFonts w:ascii="Times New Roman" w:hAnsi="Times New Roman" w:cs="Times New Roman"/>
          <w:b/>
          <w:bCs/>
          <w:sz w:val="24"/>
          <w:szCs w:val="24"/>
        </w:rPr>
        <w:lastRenderedPageBreak/>
        <w:t xml:space="preserve">Strateegiline ootus Sisekaitseakadeemia </w:t>
      </w:r>
      <w:r w:rsidRPr="0030506E">
        <w:rPr>
          <w:rFonts w:ascii="Times New Roman" w:hAnsi="Times New Roman" w:cs="Times New Roman"/>
          <w:b/>
          <w:bCs/>
          <w:sz w:val="24"/>
          <w:szCs w:val="24"/>
        </w:rPr>
        <w:t>organiseeritud ja raske peitkuritegevuse (sh finantskuritegevuse)</w:t>
      </w:r>
      <w:r>
        <w:rPr>
          <w:rFonts w:ascii="Times New Roman" w:hAnsi="Times New Roman" w:cs="Times New Roman"/>
          <w:sz w:val="24"/>
          <w:szCs w:val="24"/>
        </w:rPr>
        <w:t xml:space="preserve"> </w:t>
      </w:r>
      <w:r w:rsidRPr="005C2FF9">
        <w:rPr>
          <w:rFonts w:ascii="Times New Roman" w:hAnsi="Times New Roman" w:cs="Times New Roman"/>
          <w:b/>
          <w:bCs/>
          <w:sz w:val="24"/>
          <w:szCs w:val="24"/>
        </w:rPr>
        <w:t>valdkonna teadus- ja arendustegevusele:</w:t>
      </w:r>
    </w:p>
    <w:p w14:paraId="01532047" w14:textId="77777777" w:rsidR="00156D2C" w:rsidRPr="00553803" w:rsidRDefault="00156D2C" w:rsidP="00C6717A">
      <w:pPr>
        <w:pStyle w:val="ListParagraph"/>
        <w:numPr>
          <w:ilvl w:val="0"/>
          <w:numId w:val="39"/>
        </w:numPr>
        <w:spacing w:before="120" w:line="240" w:lineRule="auto"/>
        <w:jc w:val="both"/>
        <w:rPr>
          <w:rFonts w:ascii="Times New Roman" w:hAnsi="Times New Roman" w:cs="Times New Roman"/>
          <w:sz w:val="24"/>
          <w:szCs w:val="24"/>
        </w:rPr>
      </w:pPr>
      <w:r w:rsidRPr="00553803">
        <w:rPr>
          <w:rFonts w:ascii="Times New Roman" w:hAnsi="Times New Roman" w:cs="Times New Roman"/>
          <w:sz w:val="24"/>
          <w:szCs w:val="24"/>
        </w:rPr>
        <w:t xml:space="preserve">Eesti Vabariigis organiseeritud ja raske peitkuritegevuse (sh finantskuritegevuse) kujunemise ja toimimise põhjuste, arengutrendide, mõjufaktorite ja võimaliku ulatuse süsteemne uurimine ning võrdlemine. Samuti kuritegevuse vähendamiseks võimalike lahenduste pakkumine, et anda </w:t>
      </w:r>
      <w:proofErr w:type="spellStart"/>
      <w:r w:rsidRPr="00553803">
        <w:rPr>
          <w:rFonts w:ascii="Times New Roman" w:hAnsi="Times New Roman" w:cs="Times New Roman"/>
          <w:sz w:val="24"/>
          <w:szCs w:val="24"/>
        </w:rPr>
        <w:t>teadmistepõhist</w:t>
      </w:r>
      <w:proofErr w:type="spellEnd"/>
      <w:r w:rsidRPr="00553803">
        <w:rPr>
          <w:rFonts w:ascii="Times New Roman" w:hAnsi="Times New Roman" w:cs="Times New Roman"/>
          <w:sz w:val="24"/>
          <w:szCs w:val="24"/>
        </w:rPr>
        <w:t xml:space="preserve"> sisendit poliitika kujundamiseks, politseivõimekuse suurendamiseks või taseme- ja täiendkoolituseks.</w:t>
      </w:r>
    </w:p>
    <w:p w14:paraId="6D09F5C5" w14:textId="77777777" w:rsidR="00156D2C" w:rsidRPr="00553803" w:rsidRDefault="00156D2C" w:rsidP="00C6717A">
      <w:pPr>
        <w:pStyle w:val="ListParagraph"/>
        <w:numPr>
          <w:ilvl w:val="0"/>
          <w:numId w:val="39"/>
        </w:numPr>
        <w:spacing w:after="120" w:line="240" w:lineRule="auto"/>
        <w:jc w:val="both"/>
        <w:rPr>
          <w:rFonts w:ascii="Times New Roman" w:hAnsi="Times New Roman" w:cs="Times New Roman"/>
          <w:sz w:val="24"/>
          <w:szCs w:val="24"/>
        </w:rPr>
      </w:pPr>
      <w:r w:rsidRPr="00553803">
        <w:rPr>
          <w:rFonts w:ascii="Times New Roman" w:eastAsia="Times New Roman" w:hAnsi="Times New Roman" w:cs="Times New Roman"/>
          <w:sz w:val="24"/>
          <w:szCs w:val="24"/>
        </w:rPr>
        <w:t>Lähiriikide kohta olukorrakirjelduse kogumine ja analüüsimine kuritegevuse trendidest ning muutuste prognoosimist. Euroopa Liidu üleste trendide analüüsimist ja rahvusvahelistes koostöövõrgustikes osalemist.</w:t>
      </w:r>
    </w:p>
    <w:p w14:paraId="32266654" w14:textId="77777777" w:rsidR="00156D2C" w:rsidRPr="00553803" w:rsidRDefault="00156D2C" w:rsidP="00C6717A">
      <w:pPr>
        <w:pStyle w:val="ListParagraph"/>
        <w:numPr>
          <w:ilvl w:val="0"/>
          <w:numId w:val="39"/>
        </w:numPr>
        <w:spacing w:after="120" w:line="240" w:lineRule="auto"/>
        <w:jc w:val="both"/>
        <w:rPr>
          <w:rFonts w:ascii="Times New Roman" w:hAnsi="Times New Roman" w:cs="Times New Roman"/>
          <w:sz w:val="24"/>
          <w:szCs w:val="24"/>
        </w:rPr>
      </w:pPr>
      <w:r w:rsidRPr="00553803">
        <w:rPr>
          <w:rFonts w:ascii="Times New Roman" w:eastAsia="Times New Roman" w:hAnsi="Times New Roman" w:cs="Times New Roman"/>
          <w:sz w:val="24"/>
          <w:szCs w:val="24"/>
        </w:rPr>
        <w:t xml:space="preserve">Kuritegevusest tingitud </w:t>
      </w:r>
      <w:r>
        <w:rPr>
          <w:rFonts w:ascii="Times New Roman" w:eastAsia="Times New Roman" w:hAnsi="Times New Roman" w:cs="Times New Roman"/>
          <w:sz w:val="24"/>
          <w:szCs w:val="24"/>
        </w:rPr>
        <w:t xml:space="preserve">otseste ja </w:t>
      </w:r>
      <w:r w:rsidRPr="00553803">
        <w:rPr>
          <w:rFonts w:ascii="Times New Roman" w:eastAsia="Times New Roman" w:hAnsi="Times New Roman" w:cs="Times New Roman"/>
          <w:sz w:val="24"/>
          <w:szCs w:val="24"/>
        </w:rPr>
        <w:t>kaudsete kulude suurusjärgu ja mõju majanduskeskkonnale analüüsimine.</w:t>
      </w:r>
      <w:r w:rsidRPr="00553803">
        <w:rPr>
          <w:rFonts w:ascii="Times New Roman" w:hAnsi="Times New Roman" w:cs="Times New Roman"/>
          <w:sz w:val="24"/>
          <w:szCs w:val="24"/>
        </w:rPr>
        <w:t xml:space="preserve"> Kuritegeliku tulu ulatuse arvestamise metoodikate analüüsimine ja uute meetodiliste võimaluste esitamine.</w:t>
      </w:r>
    </w:p>
    <w:p w14:paraId="063068C7" w14:textId="77777777" w:rsidR="00156D2C" w:rsidRPr="005C2FF9" w:rsidRDefault="00156D2C" w:rsidP="00156D2C">
      <w:pPr>
        <w:spacing w:line="240" w:lineRule="auto"/>
        <w:ind w:left="709"/>
        <w:jc w:val="both"/>
        <w:rPr>
          <w:rFonts w:ascii="Times New Roman" w:hAnsi="Times New Roman" w:cs="Times New Roman"/>
          <w:b/>
          <w:bCs/>
          <w:sz w:val="24"/>
          <w:szCs w:val="24"/>
        </w:rPr>
      </w:pPr>
      <w:r w:rsidRPr="005C2FF9">
        <w:rPr>
          <w:rFonts w:ascii="Times New Roman" w:hAnsi="Times New Roman" w:cs="Times New Roman"/>
          <w:b/>
          <w:bCs/>
          <w:sz w:val="24"/>
          <w:szCs w:val="24"/>
        </w:rPr>
        <w:t xml:space="preserve">Strateegiline ootus Sisekaitseakadeemia </w:t>
      </w:r>
      <w:r>
        <w:rPr>
          <w:rFonts w:ascii="Times New Roman" w:hAnsi="Times New Roman" w:cs="Times New Roman"/>
          <w:b/>
          <w:bCs/>
          <w:sz w:val="24"/>
          <w:szCs w:val="24"/>
        </w:rPr>
        <w:t xml:space="preserve">radikaliseerumise ja terrorismi </w:t>
      </w:r>
      <w:r w:rsidRPr="005C2FF9">
        <w:rPr>
          <w:rFonts w:ascii="Times New Roman" w:hAnsi="Times New Roman" w:cs="Times New Roman"/>
          <w:b/>
          <w:bCs/>
          <w:sz w:val="24"/>
          <w:szCs w:val="24"/>
        </w:rPr>
        <w:t>valdkonna teadus- ja arendustegevusele:</w:t>
      </w:r>
    </w:p>
    <w:p w14:paraId="0A305FFB" w14:textId="77777777" w:rsidR="00156D2C" w:rsidRPr="00553803" w:rsidRDefault="00156D2C" w:rsidP="00C6717A">
      <w:pPr>
        <w:pStyle w:val="ListParagraph"/>
        <w:numPr>
          <w:ilvl w:val="0"/>
          <w:numId w:val="40"/>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Uuringud </w:t>
      </w:r>
      <w:r w:rsidRPr="00553803">
        <w:rPr>
          <w:rFonts w:ascii="Times New Roman" w:eastAsia="Times New Roman" w:hAnsi="Times New Roman" w:cs="Times New Roman"/>
          <w:sz w:val="24"/>
          <w:szCs w:val="24"/>
        </w:rPr>
        <w:t xml:space="preserve">Eesti </w:t>
      </w:r>
      <w:proofErr w:type="spellStart"/>
      <w:r w:rsidRPr="00553803">
        <w:rPr>
          <w:rFonts w:ascii="Times New Roman" w:eastAsia="Times New Roman" w:hAnsi="Times New Roman" w:cs="Times New Roman"/>
          <w:sz w:val="24"/>
          <w:szCs w:val="24"/>
        </w:rPr>
        <w:t>siseturvalisust</w:t>
      </w:r>
      <w:proofErr w:type="spellEnd"/>
      <w:r w:rsidRPr="00553803">
        <w:rPr>
          <w:rFonts w:ascii="Times New Roman" w:eastAsia="Times New Roman" w:hAnsi="Times New Roman" w:cs="Times New Roman"/>
          <w:sz w:val="24"/>
          <w:szCs w:val="24"/>
        </w:rPr>
        <w:t xml:space="preserve"> mõjutavate radikaalsete ideoloogia ilmingute ja propaganda äratundmiseks ja väljaselgitamiseks (meelsuse tekitamine, üleskutsed, värbamised, poliitiline äärmuslus)</w:t>
      </w:r>
      <w:r>
        <w:rPr>
          <w:rFonts w:ascii="Times New Roman" w:eastAsia="Times New Roman" w:hAnsi="Times New Roman" w:cs="Times New Roman"/>
          <w:sz w:val="24"/>
          <w:szCs w:val="24"/>
        </w:rPr>
        <w:t>.</w:t>
      </w:r>
      <w:r w:rsidRPr="0055380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Uurida,</w:t>
      </w:r>
      <w:r w:rsidRPr="00553803">
        <w:rPr>
          <w:rFonts w:ascii="Times New Roman" w:eastAsia="Times New Roman" w:hAnsi="Times New Roman" w:cs="Times New Roman"/>
          <w:sz w:val="24"/>
          <w:szCs w:val="24"/>
        </w:rPr>
        <w:t xml:space="preserve"> kuidas poliitilisest äärmuslusest lähtub radikaalsus ja terrorism. </w:t>
      </w:r>
    </w:p>
    <w:p w14:paraId="7CDED0CF" w14:textId="77777777" w:rsidR="00156D2C" w:rsidRPr="003C0D5C" w:rsidRDefault="00156D2C" w:rsidP="00C6717A">
      <w:pPr>
        <w:pStyle w:val="ListParagraph"/>
        <w:numPr>
          <w:ilvl w:val="0"/>
          <w:numId w:val="40"/>
        </w:numPr>
        <w:spacing w:line="240" w:lineRule="auto"/>
        <w:jc w:val="both"/>
        <w:rPr>
          <w:rFonts w:ascii="Times New Roman" w:hAnsi="Times New Roman" w:cs="Times New Roman"/>
          <w:sz w:val="24"/>
          <w:szCs w:val="24"/>
        </w:rPr>
      </w:pPr>
      <w:r w:rsidRPr="003C0D5C">
        <w:rPr>
          <w:rFonts w:ascii="Times New Roman" w:eastAsia="Times New Roman" w:hAnsi="Times New Roman" w:cs="Times New Roman"/>
          <w:sz w:val="24"/>
          <w:szCs w:val="24"/>
        </w:rPr>
        <w:t xml:space="preserve">Islamistlike ühiskondlike alusväärtuste uurimine, analüüsimine ja võrdlemine universaalsetel inimõigustel põhinevate ühiskondlike alusväärtustega. </w:t>
      </w:r>
      <w:r>
        <w:rPr>
          <w:rFonts w:ascii="Times New Roman" w:eastAsia="Times New Roman" w:hAnsi="Times New Roman" w:cs="Times New Roman"/>
          <w:sz w:val="24"/>
          <w:szCs w:val="24"/>
        </w:rPr>
        <w:t xml:space="preserve">Analüüsida </w:t>
      </w:r>
      <w:r w:rsidRPr="003C0D5C">
        <w:rPr>
          <w:rFonts w:ascii="Times New Roman" w:eastAsia="Times New Roman" w:hAnsi="Times New Roman" w:cs="Times New Roman"/>
          <w:sz w:val="24"/>
          <w:szCs w:val="24"/>
        </w:rPr>
        <w:t>potentsiaalse</w:t>
      </w:r>
      <w:r>
        <w:rPr>
          <w:rFonts w:ascii="Times New Roman" w:eastAsia="Times New Roman" w:hAnsi="Times New Roman" w:cs="Times New Roman"/>
          <w:sz w:val="24"/>
          <w:szCs w:val="24"/>
        </w:rPr>
        <w:t>id</w:t>
      </w:r>
      <w:r w:rsidRPr="003C0D5C">
        <w:rPr>
          <w:rFonts w:ascii="Times New Roman" w:eastAsia="Times New Roman" w:hAnsi="Times New Roman" w:cs="Times New Roman"/>
          <w:sz w:val="24"/>
          <w:szCs w:val="24"/>
        </w:rPr>
        <w:t xml:space="preserve"> konfliktikoh</w:t>
      </w:r>
      <w:r>
        <w:rPr>
          <w:rFonts w:ascii="Times New Roman" w:eastAsia="Times New Roman" w:hAnsi="Times New Roman" w:cs="Times New Roman"/>
          <w:sz w:val="24"/>
          <w:szCs w:val="24"/>
        </w:rPr>
        <w:t>ti</w:t>
      </w:r>
      <w:r w:rsidRPr="003C0D5C">
        <w:rPr>
          <w:rFonts w:ascii="Times New Roman" w:eastAsia="Times New Roman" w:hAnsi="Times New Roman" w:cs="Times New Roman"/>
          <w:sz w:val="24"/>
          <w:szCs w:val="24"/>
        </w:rPr>
        <w:t>, mis võivad olla aluseks radikaliseerumisele ja sellest tõusetuvalt terrorismile.</w:t>
      </w:r>
    </w:p>
    <w:p w14:paraId="0AFD90FC" w14:textId="77777777" w:rsidR="00156D2C" w:rsidRPr="003C0D5C" w:rsidRDefault="00156D2C" w:rsidP="00C6717A">
      <w:pPr>
        <w:pStyle w:val="ListParagraph"/>
        <w:numPr>
          <w:ilvl w:val="0"/>
          <w:numId w:val="40"/>
        </w:numPr>
        <w:spacing w:line="240" w:lineRule="auto"/>
        <w:jc w:val="both"/>
        <w:rPr>
          <w:rFonts w:ascii="Times New Roman" w:eastAsia="Times New Roman" w:hAnsi="Times New Roman" w:cs="Times New Roman"/>
          <w:sz w:val="24"/>
          <w:szCs w:val="24"/>
        </w:rPr>
      </w:pPr>
      <w:r w:rsidRPr="003C0D5C">
        <w:rPr>
          <w:rFonts w:ascii="Times New Roman" w:eastAsia="Times New Roman" w:hAnsi="Times New Roman" w:cs="Times New Roman"/>
          <w:sz w:val="24"/>
          <w:szCs w:val="24"/>
        </w:rPr>
        <w:t>Uurida rahvastiku muutuse mõju radikaliseerumise ja terrorismiohu muutusele, muuhulgas läbi teiste (Euroopa) riikide kogemuste: riskiriikidest lähtuva immigratsiooni mõju äärmusluse levikule; lõimumise, integratsiooni, assimileerumise, hariduse rolli uurimist radikaliseerumise, terrorismiohu muutumisel. Osaleda asjakohastes rahvusvahelistes koostöövõrgustikes.</w:t>
      </w:r>
    </w:p>
    <w:p w14:paraId="3CAFC9B8" w14:textId="77777777" w:rsidR="00156D2C" w:rsidRPr="003C0D5C" w:rsidRDefault="00156D2C" w:rsidP="00C6717A">
      <w:pPr>
        <w:pStyle w:val="ListParagraph"/>
        <w:numPr>
          <w:ilvl w:val="0"/>
          <w:numId w:val="40"/>
        </w:numPr>
        <w:spacing w:line="240" w:lineRule="auto"/>
        <w:jc w:val="both"/>
        <w:rPr>
          <w:rFonts w:ascii="Times New Roman" w:hAnsi="Times New Roman" w:cs="Times New Roman"/>
          <w:sz w:val="24"/>
          <w:szCs w:val="24"/>
        </w:rPr>
      </w:pPr>
      <w:r w:rsidRPr="003C0D5C">
        <w:rPr>
          <w:rFonts w:ascii="Times New Roman" w:eastAsia="Times New Roman" w:hAnsi="Times New Roman" w:cs="Times New Roman"/>
          <w:sz w:val="24"/>
          <w:szCs w:val="24"/>
        </w:rPr>
        <w:t xml:space="preserve">Uurida Venemaa Föderatsiooni propaganda </w:t>
      </w:r>
      <w:proofErr w:type="spellStart"/>
      <w:r w:rsidRPr="003C0D5C">
        <w:rPr>
          <w:rFonts w:ascii="Times New Roman" w:eastAsia="Times New Roman" w:hAnsi="Times New Roman" w:cs="Times New Roman"/>
          <w:sz w:val="24"/>
          <w:szCs w:val="24"/>
        </w:rPr>
        <w:t>radikaliseerivat</w:t>
      </w:r>
      <w:proofErr w:type="spellEnd"/>
      <w:r w:rsidRPr="003C0D5C">
        <w:rPr>
          <w:rFonts w:ascii="Times New Roman" w:eastAsia="Times New Roman" w:hAnsi="Times New Roman" w:cs="Times New Roman"/>
          <w:sz w:val="24"/>
          <w:szCs w:val="24"/>
        </w:rPr>
        <w:t xml:space="preserve"> mõju, võrrelda seda muudest (nt islamistlikest) allikatest lähtuva terrorismi propagandaga. </w:t>
      </w:r>
    </w:p>
    <w:p w14:paraId="3EDA7E32" w14:textId="77777777" w:rsidR="00156D2C" w:rsidRPr="003C0D5C" w:rsidRDefault="00156D2C" w:rsidP="00C6717A">
      <w:pPr>
        <w:pStyle w:val="ListParagraph"/>
        <w:numPr>
          <w:ilvl w:val="0"/>
          <w:numId w:val="40"/>
        </w:numPr>
        <w:spacing w:line="240" w:lineRule="auto"/>
        <w:jc w:val="both"/>
        <w:rPr>
          <w:rFonts w:ascii="Times New Roman" w:eastAsia="Times New Roman" w:hAnsi="Times New Roman" w:cs="Times New Roman"/>
          <w:sz w:val="24"/>
          <w:szCs w:val="24"/>
        </w:rPr>
      </w:pPr>
      <w:r w:rsidRPr="003C0D5C">
        <w:rPr>
          <w:rFonts w:ascii="Times New Roman" w:eastAsia="Times New Roman" w:hAnsi="Times New Roman" w:cs="Times New Roman"/>
          <w:sz w:val="24"/>
          <w:szCs w:val="24"/>
        </w:rPr>
        <w:t>Terrorismi rahastamise valdkonna analüüsimine, keskendudes muuhulgas virtuaalvääringute kasutamisele terrorismi rahastamisel ning sotsiaalmeedia ja vabakonna ärakasutamise võimalused terrorismi rahastamisel. Uurimisprojektide algatamine koostöös teiste teadus- ja arendusasutustega.</w:t>
      </w:r>
    </w:p>
    <w:p w14:paraId="5F2822A6" w14:textId="77777777" w:rsidR="00156D2C" w:rsidRPr="003C0D5C" w:rsidRDefault="00156D2C" w:rsidP="00C6717A">
      <w:pPr>
        <w:pStyle w:val="ListParagraph"/>
        <w:numPr>
          <w:ilvl w:val="0"/>
          <w:numId w:val="40"/>
        </w:numPr>
        <w:spacing w:line="240" w:lineRule="auto"/>
        <w:jc w:val="both"/>
        <w:rPr>
          <w:rFonts w:ascii="Times New Roman" w:hAnsi="Times New Roman" w:cs="Times New Roman"/>
          <w:sz w:val="24"/>
          <w:szCs w:val="24"/>
        </w:rPr>
      </w:pPr>
      <w:r w:rsidRPr="003C0D5C">
        <w:rPr>
          <w:rFonts w:ascii="Times New Roman" w:eastAsia="Times New Roman" w:hAnsi="Times New Roman" w:cs="Times New Roman"/>
          <w:sz w:val="24"/>
          <w:szCs w:val="24"/>
        </w:rPr>
        <w:t xml:space="preserve">Äärmusluse ja sellest tõusetuva terrorismi ennetamiseks loodud </w:t>
      </w:r>
      <w:proofErr w:type="spellStart"/>
      <w:r w:rsidRPr="003C0D5C">
        <w:rPr>
          <w:rFonts w:ascii="Times New Roman" w:eastAsia="Times New Roman" w:hAnsi="Times New Roman" w:cs="Times New Roman"/>
          <w:sz w:val="24"/>
          <w:szCs w:val="24"/>
        </w:rPr>
        <w:t>taasühiskonnastamise</w:t>
      </w:r>
      <w:proofErr w:type="spellEnd"/>
      <w:r w:rsidRPr="003C0D5C">
        <w:rPr>
          <w:rFonts w:ascii="Times New Roman" w:eastAsia="Times New Roman" w:hAnsi="Times New Roman" w:cs="Times New Roman"/>
          <w:sz w:val="24"/>
          <w:szCs w:val="24"/>
        </w:rPr>
        <w:t xml:space="preserve"> ja </w:t>
      </w:r>
      <w:proofErr w:type="spellStart"/>
      <w:r w:rsidRPr="003C0D5C">
        <w:rPr>
          <w:rFonts w:ascii="Times New Roman" w:eastAsia="Times New Roman" w:hAnsi="Times New Roman" w:cs="Times New Roman"/>
          <w:sz w:val="24"/>
          <w:szCs w:val="24"/>
        </w:rPr>
        <w:t>deradikaliseerimise</w:t>
      </w:r>
      <w:proofErr w:type="spellEnd"/>
      <w:r w:rsidRPr="003C0D5C">
        <w:rPr>
          <w:rFonts w:ascii="Times New Roman" w:eastAsia="Times New Roman" w:hAnsi="Times New Roman" w:cs="Times New Roman"/>
          <w:sz w:val="24"/>
          <w:szCs w:val="24"/>
        </w:rPr>
        <w:t xml:space="preserve"> programmide mõju hindamine rahvusvahelise kogemuse pinnalt, et teha </w:t>
      </w:r>
      <w:proofErr w:type="spellStart"/>
      <w:r w:rsidRPr="003C0D5C">
        <w:rPr>
          <w:rFonts w:ascii="Times New Roman" w:eastAsia="Times New Roman" w:hAnsi="Times New Roman" w:cs="Times New Roman"/>
          <w:sz w:val="24"/>
          <w:szCs w:val="24"/>
        </w:rPr>
        <w:t>teadmistepõhiseid</w:t>
      </w:r>
      <w:proofErr w:type="spellEnd"/>
      <w:r w:rsidRPr="003C0D5C">
        <w:rPr>
          <w:rFonts w:ascii="Times New Roman" w:eastAsia="Times New Roman" w:hAnsi="Times New Roman" w:cs="Times New Roman"/>
          <w:sz w:val="24"/>
          <w:szCs w:val="24"/>
        </w:rPr>
        <w:t xml:space="preserve"> soovitusi programmide Eestis rakendamiseks.</w:t>
      </w:r>
    </w:p>
    <w:p w14:paraId="21C61605" w14:textId="77777777" w:rsidR="00156D2C" w:rsidRPr="00FD5A58" w:rsidRDefault="00156D2C" w:rsidP="00156D2C">
      <w:pPr>
        <w:pStyle w:val="ListParagraph"/>
        <w:spacing w:after="120" w:line="240" w:lineRule="auto"/>
        <w:jc w:val="both"/>
        <w:rPr>
          <w:rFonts w:ascii="Times New Roman" w:eastAsia="Times New Roman" w:hAnsi="Times New Roman" w:cs="Times New Roman"/>
          <w:sz w:val="24"/>
          <w:szCs w:val="24"/>
        </w:rPr>
      </w:pPr>
    </w:p>
    <w:p w14:paraId="47477DE1" w14:textId="77777777" w:rsidR="00156D2C" w:rsidRPr="009A152A" w:rsidRDefault="00156D2C" w:rsidP="00156D2C">
      <w:pPr>
        <w:pStyle w:val="ListParagraph"/>
        <w:numPr>
          <w:ilvl w:val="2"/>
          <w:numId w:val="3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both"/>
        <w:rPr>
          <w:rFonts w:ascii="Times New Roman" w:hAnsi="Times New Roman" w:cs="Times New Roman"/>
          <w:sz w:val="24"/>
          <w:szCs w:val="24"/>
        </w:rPr>
      </w:pPr>
      <w:r w:rsidRPr="009A152A">
        <w:rPr>
          <w:rFonts w:ascii="Times New Roman" w:hAnsi="Times New Roman" w:cs="Times New Roman"/>
          <w:sz w:val="24"/>
          <w:szCs w:val="24"/>
        </w:rPr>
        <w:t>Projekti sihtrühm</w:t>
      </w:r>
    </w:p>
    <w:p w14:paraId="1CB50632" w14:textId="77777777" w:rsidR="00156D2C" w:rsidRPr="00FD5A58" w:rsidRDefault="00156D2C" w:rsidP="00156D2C">
      <w:pPr>
        <w:pStyle w:val="ListParagraph"/>
        <w:spacing w:line="240" w:lineRule="auto"/>
        <w:ind w:left="709"/>
        <w:jc w:val="both"/>
        <w:rPr>
          <w:rFonts w:ascii="Times New Roman" w:hAnsi="Times New Roman" w:cs="Times New Roman"/>
          <w:sz w:val="24"/>
          <w:szCs w:val="24"/>
        </w:rPr>
      </w:pPr>
      <w:r>
        <w:rPr>
          <w:rFonts w:ascii="Times New Roman" w:hAnsi="Times New Roman" w:cs="Times New Roman"/>
          <w:sz w:val="24"/>
          <w:szCs w:val="24"/>
        </w:rPr>
        <w:t>Sisekaitseakadeemia</w:t>
      </w:r>
      <w:r w:rsidRPr="00FD5A58">
        <w:rPr>
          <w:rFonts w:ascii="Times New Roman" w:hAnsi="Times New Roman" w:cs="Times New Roman"/>
          <w:sz w:val="24"/>
          <w:szCs w:val="24"/>
        </w:rPr>
        <w:t xml:space="preserve"> teadurid. Laiemalt</w:t>
      </w:r>
      <w:r>
        <w:rPr>
          <w:rFonts w:ascii="Times New Roman" w:hAnsi="Times New Roman" w:cs="Times New Roman"/>
          <w:sz w:val="24"/>
          <w:szCs w:val="24"/>
        </w:rPr>
        <w:t xml:space="preserve"> saavad projekti tegevustest kasu</w:t>
      </w:r>
      <w:r w:rsidRPr="00FD5A58">
        <w:rPr>
          <w:rFonts w:ascii="Times New Roman" w:hAnsi="Times New Roman" w:cs="Times New Roman"/>
          <w:sz w:val="24"/>
          <w:szCs w:val="24"/>
        </w:rPr>
        <w:t xml:space="preserve"> ka </w:t>
      </w:r>
      <w:r>
        <w:rPr>
          <w:rFonts w:ascii="Times New Roman" w:hAnsi="Times New Roman" w:cs="Times New Roman"/>
          <w:sz w:val="24"/>
          <w:szCs w:val="24"/>
        </w:rPr>
        <w:t xml:space="preserve">Sisekaitseakadeemia õppurid, </w:t>
      </w:r>
      <w:r w:rsidRPr="00FD5A58">
        <w:rPr>
          <w:rFonts w:ascii="Times New Roman" w:hAnsi="Times New Roman" w:cs="Times New Roman"/>
          <w:sz w:val="24"/>
          <w:szCs w:val="24"/>
        </w:rPr>
        <w:t>õiguskaitse ja muu valdkonna spetsialistid, riigiasutuste avaliku sektori töötajad, Riigikogu liikmed, volikogude liikmed ning Eesti ühiskond ja Euroopa partnerid (sh E</w:t>
      </w:r>
      <w:r>
        <w:rPr>
          <w:rFonts w:ascii="Times New Roman" w:hAnsi="Times New Roman" w:cs="Times New Roman"/>
          <w:sz w:val="24"/>
          <w:szCs w:val="24"/>
        </w:rPr>
        <w:t>uroopa Liidu</w:t>
      </w:r>
      <w:r w:rsidRPr="00FD5A58">
        <w:rPr>
          <w:rFonts w:ascii="Times New Roman" w:hAnsi="Times New Roman" w:cs="Times New Roman"/>
          <w:sz w:val="24"/>
          <w:szCs w:val="24"/>
        </w:rPr>
        <w:t xml:space="preserve"> liikmesriigid, E</w:t>
      </w:r>
      <w:r>
        <w:rPr>
          <w:rFonts w:ascii="Times New Roman" w:hAnsi="Times New Roman" w:cs="Times New Roman"/>
          <w:sz w:val="24"/>
          <w:szCs w:val="24"/>
        </w:rPr>
        <w:t>uroopa Liidu</w:t>
      </w:r>
      <w:r w:rsidRPr="00FD5A58">
        <w:rPr>
          <w:rFonts w:ascii="Times New Roman" w:hAnsi="Times New Roman" w:cs="Times New Roman"/>
          <w:sz w:val="24"/>
          <w:szCs w:val="24"/>
        </w:rPr>
        <w:t xml:space="preserve"> Nõukogu, Euroopa Komisjon, agentuurid).</w:t>
      </w:r>
    </w:p>
    <w:p w14:paraId="67BB5D64" w14:textId="77777777" w:rsidR="00156D2C" w:rsidRPr="00FD5A58"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19FAAC22" w14:textId="77777777" w:rsidR="00156D2C" w:rsidRPr="009A152A" w:rsidRDefault="00156D2C" w:rsidP="00156D2C">
      <w:pPr>
        <w:pStyle w:val="ListParagraph"/>
        <w:numPr>
          <w:ilvl w:val="2"/>
          <w:numId w:val="3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jc w:val="both"/>
        <w:rPr>
          <w:rFonts w:ascii="Times New Roman" w:hAnsi="Times New Roman" w:cs="Times New Roman"/>
          <w:sz w:val="24"/>
          <w:szCs w:val="24"/>
        </w:rPr>
      </w:pPr>
      <w:r w:rsidRPr="009A152A">
        <w:rPr>
          <w:rFonts w:ascii="Times New Roman" w:hAnsi="Times New Roman" w:cs="Times New Roman"/>
          <w:sz w:val="24"/>
          <w:szCs w:val="24"/>
        </w:rPr>
        <w:t>Projekti tulemus</w:t>
      </w:r>
    </w:p>
    <w:p w14:paraId="40AA4FEB" w14:textId="77777777" w:rsidR="00156D2C" w:rsidRPr="00FD5A58" w:rsidRDefault="00156D2C" w:rsidP="00156D2C">
      <w:pPr>
        <w:pStyle w:val="ListParagraph"/>
        <w:spacing w:line="240" w:lineRule="auto"/>
        <w:ind w:left="709"/>
        <w:jc w:val="both"/>
        <w:rPr>
          <w:rFonts w:ascii="Times New Roman" w:hAnsi="Times New Roman" w:cs="Times New Roman"/>
          <w:sz w:val="24"/>
          <w:szCs w:val="24"/>
        </w:rPr>
      </w:pPr>
      <w:r w:rsidRPr="00FD5A58">
        <w:rPr>
          <w:rFonts w:ascii="Times New Roman" w:hAnsi="Times New Roman" w:cs="Times New Roman"/>
          <w:sz w:val="24"/>
          <w:szCs w:val="24"/>
        </w:rPr>
        <w:t xml:space="preserve">Ilmunud on valdkonda uurivad kõrgetasemelised publikatsioonid, mõttepaberid, analüüsid, raportid ja muud publikatsioonid. </w:t>
      </w:r>
      <w:r>
        <w:rPr>
          <w:rFonts w:ascii="Times New Roman" w:hAnsi="Times New Roman" w:cs="Times New Roman"/>
          <w:sz w:val="24"/>
          <w:szCs w:val="24"/>
        </w:rPr>
        <w:t>On toimunud a</w:t>
      </w:r>
      <w:r w:rsidRPr="00FD5A58">
        <w:rPr>
          <w:rFonts w:ascii="Times New Roman" w:hAnsi="Times New Roman" w:cs="Times New Roman"/>
          <w:sz w:val="24"/>
          <w:szCs w:val="24"/>
        </w:rPr>
        <w:t>rutelud, seminarid ja konverentsi</w:t>
      </w:r>
      <w:r>
        <w:rPr>
          <w:rFonts w:ascii="Times New Roman" w:hAnsi="Times New Roman" w:cs="Times New Roman"/>
          <w:sz w:val="24"/>
          <w:szCs w:val="24"/>
        </w:rPr>
        <w:t>d</w:t>
      </w:r>
      <w:r w:rsidRPr="00FD5A58">
        <w:rPr>
          <w:rFonts w:ascii="Times New Roman" w:hAnsi="Times New Roman" w:cs="Times New Roman"/>
          <w:sz w:val="24"/>
          <w:szCs w:val="24"/>
        </w:rPr>
        <w:t xml:space="preserve"> uurimistulemuste tutvustamiseks ning sünergia tekitamiseks. </w:t>
      </w:r>
    </w:p>
    <w:p w14:paraId="60C8D3B8" w14:textId="77777777" w:rsidR="00156D2C" w:rsidRPr="00FD5A58" w:rsidRDefault="00156D2C" w:rsidP="00156D2C">
      <w:pPr>
        <w:pStyle w:val="ListParagraph"/>
        <w:spacing w:line="240" w:lineRule="auto"/>
        <w:ind w:left="709"/>
        <w:jc w:val="both"/>
        <w:rPr>
          <w:rFonts w:ascii="Times New Roman" w:hAnsi="Times New Roman" w:cs="Times New Roman"/>
          <w:sz w:val="24"/>
          <w:szCs w:val="24"/>
        </w:rPr>
      </w:pPr>
      <w:r w:rsidRPr="00FD5A58">
        <w:rPr>
          <w:rFonts w:ascii="Times New Roman" w:hAnsi="Times New Roman" w:cs="Times New Roman"/>
          <w:sz w:val="24"/>
          <w:szCs w:val="24"/>
        </w:rPr>
        <w:lastRenderedPageBreak/>
        <w:t xml:space="preserve">Projekti tulemusena tõuseb valdkonna süsteemne uurimine läbi süstemaatilise käsitlemise, millest saavad kasu </w:t>
      </w:r>
      <w:r>
        <w:rPr>
          <w:rFonts w:ascii="Times New Roman" w:hAnsi="Times New Roman" w:cs="Times New Roman"/>
          <w:sz w:val="24"/>
          <w:szCs w:val="24"/>
        </w:rPr>
        <w:t xml:space="preserve">Siseministeeriumi </w:t>
      </w:r>
      <w:r w:rsidRPr="00FD5A58">
        <w:rPr>
          <w:rFonts w:ascii="Times New Roman" w:hAnsi="Times New Roman" w:cs="Times New Roman"/>
          <w:sz w:val="24"/>
          <w:szCs w:val="24"/>
        </w:rPr>
        <w:t xml:space="preserve">haldusala asutused ja partnerministeeriumid. </w:t>
      </w:r>
      <w:r>
        <w:rPr>
          <w:rFonts w:ascii="Times New Roman" w:hAnsi="Times New Roman" w:cs="Times New Roman"/>
          <w:sz w:val="24"/>
          <w:szCs w:val="24"/>
        </w:rPr>
        <w:t>Sisekaitseakadeemia</w:t>
      </w:r>
      <w:r w:rsidRPr="00FD5A58">
        <w:rPr>
          <w:rFonts w:ascii="Times New Roman" w:hAnsi="Times New Roman" w:cs="Times New Roman"/>
          <w:sz w:val="24"/>
          <w:szCs w:val="24"/>
        </w:rPr>
        <w:t xml:space="preserve"> teadustegevus on mh sisendiks avalikku debatti ning seeläbi poliitikakujundamiseks. Valminud publikatsioonid leiavad kajastamist ajakirjanduses ning samuti on sisendiks poliitika kujundamisse. </w:t>
      </w:r>
    </w:p>
    <w:p w14:paraId="136F2286" w14:textId="77777777" w:rsidR="00156D2C" w:rsidRPr="00FD5A58"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p>
    <w:p w14:paraId="298C18A4" w14:textId="77777777" w:rsidR="00156D2C" w:rsidRPr="00FD5A58" w:rsidRDefault="00156D2C" w:rsidP="00156D2C">
      <w:pPr>
        <w:pStyle w:val="ListParagraph"/>
        <w:numPr>
          <w:ilvl w:val="2"/>
          <w:numId w:val="3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FD5A58">
        <w:rPr>
          <w:rFonts w:ascii="Times New Roman" w:hAnsi="Times New Roman" w:cs="Times New Roman"/>
          <w:sz w:val="24"/>
          <w:szCs w:val="24"/>
        </w:rPr>
        <w:t>Projekti abikõlblikkuse periood</w:t>
      </w:r>
    </w:p>
    <w:p w14:paraId="7E9A1AA0" w14:textId="77777777" w:rsidR="00156D2C" w:rsidRPr="00FD5A58"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FD5A58">
        <w:rPr>
          <w:rFonts w:ascii="Times New Roman" w:hAnsi="Times New Roman" w:cs="Times New Roman"/>
          <w:sz w:val="24"/>
          <w:szCs w:val="24"/>
        </w:rPr>
        <w:t>01.01.2023 – 31.08.2029</w:t>
      </w:r>
    </w:p>
    <w:p w14:paraId="78FC5E2A" w14:textId="77777777" w:rsidR="00156D2C" w:rsidRPr="00FD5A58"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jc w:val="both"/>
        <w:rPr>
          <w:rFonts w:ascii="Times New Roman" w:hAnsi="Times New Roman" w:cs="Times New Roman"/>
          <w:sz w:val="24"/>
          <w:szCs w:val="24"/>
        </w:rPr>
      </w:pPr>
    </w:p>
    <w:p w14:paraId="04B55CC9" w14:textId="77777777" w:rsidR="00156D2C" w:rsidRPr="00FD5A58" w:rsidRDefault="00156D2C" w:rsidP="00156D2C">
      <w:pPr>
        <w:pStyle w:val="ListParagraph"/>
        <w:numPr>
          <w:ilvl w:val="2"/>
          <w:numId w:val="3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851" w:hanging="851"/>
        <w:jc w:val="both"/>
        <w:rPr>
          <w:rFonts w:ascii="Times New Roman" w:hAnsi="Times New Roman" w:cs="Times New Roman"/>
          <w:sz w:val="24"/>
          <w:szCs w:val="24"/>
        </w:rPr>
      </w:pPr>
      <w:r w:rsidRPr="00FD5A58">
        <w:rPr>
          <w:rFonts w:ascii="Times New Roman" w:hAnsi="Times New Roman" w:cs="Times New Roman"/>
          <w:sz w:val="24"/>
          <w:szCs w:val="24"/>
        </w:rPr>
        <w:t>Projekti elluviija</w:t>
      </w:r>
    </w:p>
    <w:p w14:paraId="3CB5314F" w14:textId="77777777" w:rsidR="00156D2C"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Pr>
          <w:rFonts w:ascii="Times New Roman" w:hAnsi="Times New Roman" w:cs="Times New Roman"/>
          <w:sz w:val="24"/>
          <w:szCs w:val="24"/>
        </w:rPr>
        <w:t>Sisekaitseakadeemia</w:t>
      </w:r>
    </w:p>
    <w:p w14:paraId="0E317693" w14:textId="77777777" w:rsidR="00156D2C" w:rsidRDefault="00156D2C" w:rsidP="00156D2C">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p>
    <w:p w14:paraId="1A9E94D6" w14:textId="77777777" w:rsidR="00156D2C" w:rsidRPr="00F26E90" w:rsidRDefault="00156D2C" w:rsidP="00156D2C">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hanging="709"/>
        <w:jc w:val="both"/>
        <w:rPr>
          <w:rFonts w:ascii="Times New Roman" w:hAnsi="Times New Roman" w:cs="Times New Roman"/>
          <w:b/>
          <w:sz w:val="24"/>
          <w:szCs w:val="24"/>
        </w:rPr>
      </w:pPr>
      <w:r w:rsidRPr="00F26E90">
        <w:rPr>
          <w:rFonts w:ascii="Times New Roman" w:hAnsi="Times New Roman" w:cs="Times New Roman"/>
          <w:b/>
          <w:sz w:val="24"/>
          <w:szCs w:val="24"/>
        </w:rPr>
        <w:t>Riigiabi</w:t>
      </w:r>
    </w:p>
    <w:p w14:paraId="50C08865" w14:textId="77777777" w:rsidR="00156D2C" w:rsidRPr="00F26E90" w:rsidRDefault="00156D2C" w:rsidP="00156D2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r w:rsidRPr="00F26E90">
        <w:rPr>
          <w:rFonts w:ascii="Times New Roman" w:hAnsi="Times New Roman" w:cs="Times New Roman"/>
          <w:sz w:val="24"/>
          <w:szCs w:val="24"/>
        </w:rPr>
        <w:t>Antav toetus ei ole riigiabi ega vähese tähtsusega abi.</w:t>
      </w:r>
    </w:p>
    <w:p w14:paraId="053D5C71" w14:textId="77777777" w:rsidR="00156D2C" w:rsidRPr="00F26E90" w:rsidRDefault="00156D2C" w:rsidP="00156D2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left="709"/>
        <w:jc w:val="both"/>
        <w:rPr>
          <w:rFonts w:ascii="Times New Roman" w:hAnsi="Times New Roman" w:cs="Times New Roman"/>
          <w:sz w:val="24"/>
          <w:szCs w:val="24"/>
        </w:rPr>
      </w:pPr>
    </w:p>
    <w:p w14:paraId="1E10150C" w14:textId="77777777" w:rsidR="00156D2C" w:rsidRPr="00F26E90" w:rsidRDefault="00156D2C" w:rsidP="00156D2C">
      <w:pPr>
        <w:pStyle w:val="ListParagraph"/>
        <w:keepNext/>
        <w:numPr>
          <w:ilvl w:val="0"/>
          <w:numId w:val="37"/>
        </w:numPr>
        <w:spacing w:before="240" w:line="240" w:lineRule="auto"/>
        <w:ind w:left="709" w:hanging="709"/>
        <w:outlineLvl w:val="0"/>
        <w:rPr>
          <w:rFonts w:ascii="Times New Roman" w:eastAsia="Times New Roman" w:hAnsi="Times New Roman" w:cs="Times New Roman"/>
          <w:b/>
          <w:bCs/>
          <w:color w:val="000000" w:themeColor="text1"/>
          <w:kern w:val="32"/>
          <w:sz w:val="24"/>
          <w:szCs w:val="24"/>
        </w:rPr>
      </w:pPr>
      <w:r w:rsidRPr="00F26E90">
        <w:rPr>
          <w:rFonts w:ascii="Times New Roman" w:eastAsia="Times New Roman" w:hAnsi="Times New Roman" w:cs="Times New Roman"/>
          <w:b/>
          <w:bCs/>
          <w:color w:val="000000" w:themeColor="text1"/>
          <w:kern w:val="32"/>
          <w:sz w:val="24"/>
          <w:szCs w:val="24"/>
        </w:rPr>
        <w:t>Tulemused ja näitajad</w:t>
      </w:r>
    </w:p>
    <w:p w14:paraId="6A043776" w14:textId="77777777" w:rsidR="00156D2C" w:rsidRPr="00464918" w:rsidRDefault="00156D2C" w:rsidP="00156D2C">
      <w:pPr>
        <w:pStyle w:val="ListParagraph"/>
        <w:keepNext/>
        <w:numPr>
          <w:ilvl w:val="1"/>
          <w:numId w:val="38"/>
        </w:numPr>
        <w:spacing w:before="240" w:line="240" w:lineRule="auto"/>
        <w:ind w:left="709" w:hanging="709"/>
        <w:outlineLvl w:val="0"/>
        <w:rPr>
          <w:rFonts w:ascii="Times New Roman" w:eastAsia="Times New Roman" w:hAnsi="Times New Roman" w:cs="Times New Roman"/>
          <w:b/>
          <w:bCs/>
          <w:color w:val="000000" w:themeColor="text1"/>
          <w:kern w:val="32"/>
          <w:sz w:val="24"/>
          <w:szCs w:val="24"/>
        </w:rPr>
      </w:pPr>
      <w:r w:rsidRPr="00464918">
        <w:rPr>
          <w:rFonts w:ascii="Times New Roman" w:eastAsia="Times New Roman" w:hAnsi="Times New Roman" w:cs="Times New Roman"/>
          <w:bCs/>
          <w:color w:val="000000" w:themeColor="text1"/>
          <w:kern w:val="32"/>
          <w:sz w:val="24"/>
          <w:szCs w:val="24"/>
        </w:rPr>
        <w:t>P</w:t>
      </w:r>
      <w:r w:rsidRPr="00464918">
        <w:rPr>
          <w:rFonts w:ascii="Times New Roman" w:eastAsia="Times New Roman" w:hAnsi="Times New Roman" w:cs="Times New Roman"/>
          <w:bCs/>
          <w:color w:val="000000" w:themeColor="text1"/>
          <w:sz w:val="24"/>
          <w:szCs w:val="24"/>
          <w:lang w:eastAsia="et-EE"/>
        </w:rPr>
        <w:t xml:space="preserve">unktis 2 nimetatud projektide seireks ja hindamiseks kasutatavad väljundnäitajad. Kõikide näitajate algtase on 0. </w:t>
      </w:r>
    </w:p>
    <w:tbl>
      <w:tblPr>
        <w:tblStyle w:val="TableGrid"/>
        <w:tblW w:w="10348" w:type="dxa"/>
        <w:tblInd w:w="-714" w:type="dxa"/>
        <w:tblLayout w:type="fixed"/>
        <w:tblLook w:val="04A0" w:firstRow="1" w:lastRow="0" w:firstColumn="1" w:lastColumn="0" w:noHBand="0" w:noVBand="1"/>
      </w:tblPr>
      <w:tblGrid>
        <w:gridCol w:w="2269"/>
        <w:gridCol w:w="1842"/>
        <w:gridCol w:w="993"/>
        <w:gridCol w:w="992"/>
        <w:gridCol w:w="992"/>
        <w:gridCol w:w="3260"/>
      </w:tblGrid>
      <w:tr w:rsidR="00156D2C" w:rsidRPr="00F26E90" w14:paraId="629EA4BD" w14:textId="77777777" w:rsidTr="00A475FB">
        <w:trPr>
          <w:trHeight w:val="1119"/>
        </w:trPr>
        <w:tc>
          <w:tcPr>
            <w:tcW w:w="2269" w:type="dxa"/>
          </w:tcPr>
          <w:p w14:paraId="3ED09C5C" w14:textId="77777777" w:rsidR="00156D2C" w:rsidRPr="00F26E90" w:rsidRDefault="00156D2C" w:rsidP="00A475FB">
            <w:pPr>
              <w:rPr>
                <w:rFonts w:ascii="Times New Roman" w:hAnsi="Times New Roman" w:cs="Times New Roman"/>
                <w:b/>
                <w:sz w:val="24"/>
                <w:szCs w:val="24"/>
              </w:rPr>
            </w:pPr>
            <w:bookmarkStart w:id="41" w:name="_Hlk117773089"/>
            <w:r w:rsidRPr="00F26E90">
              <w:rPr>
                <w:rFonts w:ascii="Times New Roman" w:hAnsi="Times New Roman" w:cs="Times New Roman"/>
                <w:b/>
                <w:sz w:val="24"/>
                <w:szCs w:val="24"/>
              </w:rPr>
              <w:t>Projekt</w:t>
            </w:r>
          </w:p>
        </w:tc>
        <w:tc>
          <w:tcPr>
            <w:tcW w:w="1842" w:type="dxa"/>
            <w:tcBorders>
              <w:top w:val="single" w:sz="4" w:space="0" w:color="auto"/>
              <w:left w:val="single" w:sz="4" w:space="0" w:color="auto"/>
              <w:bottom w:val="single" w:sz="4" w:space="0" w:color="auto"/>
              <w:right w:val="single" w:sz="4" w:space="0" w:color="auto"/>
            </w:tcBorders>
          </w:tcPr>
          <w:p w14:paraId="640B3DE0" w14:textId="77777777" w:rsidR="00156D2C" w:rsidRPr="00F26E90" w:rsidRDefault="00156D2C" w:rsidP="00A475FB">
            <w:pPr>
              <w:autoSpaceDE w:val="0"/>
              <w:autoSpaceDN w:val="0"/>
              <w:adjustRightInd w:val="0"/>
              <w:jc w:val="both"/>
              <w:rPr>
                <w:rFonts w:ascii="Times New Roman" w:eastAsia="Times New Roman" w:hAnsi="Times New Roman" w:cs="Times New Roman"/>
                <w:color w:val="000000" w:themeColor="text1"/>
                <w:sz w:val="24"/>
                <w:szCs w:val="24"/>
              </w:rPr>
            </w:pPr>
            <w:r w:rsidRPr="00F26E90">
              <w:rPr>
                <w:rFonts w:ascii="Times New Roman" w:eastAsia="Times New Roman" w:hAnsi="Times New Roman" w:cs="Times New Roman"/>
                <w:b/>
                <w:bCs/>
                <w:color w:val="000000" w:themeColor="text1"/>
                <w:sz w:val="24"/>
                <w:szCs w:val="24"/>
              </w:rPr>
              <w:t>Näitaja kood ja nimetus</w:t>
            </w:r>
          </w:p>
        </w:tc>
        <w:tc>
          <w:tcPr>
            <w:tcW w:w="993" w:type="dxa"/>
            <w:tcBorders>
              <w:top w:val="single" w:sz="4" w:space="0" w:color="auto"/>
              <w:left w:val="single" w:sz="4" w:space="0" w:color="auto"/>
              <w:bottom w:val="single" w:sz="4" w:space="0" w:color="auto"/>
              <w:right w:val="single" w:sz="4" w:space="0" w:color="auto"/>
            </w:tcBorders>
          </w:tcPr>
          <w:p w14:paraId="1E51AD05" w14:textId="77777777" w:rsidR="00156D2C" w:rsidRPr="00F26E90" w:rsidRDefault="00156D2C" w:rsidP="00A475FB">
            <w:pPr>
              <w:autoSpaceDE w:val="0"/>
              <w:autoSpaceDN w:val="0"/>
              <w:adjustRightInd w:val="0"/>
              <w:jc w:val="both"/>
              <w:rPr>
                <w:rFonts w:ascii="Times New Roman" w:eastAsia="Times New Roman" w:hAnsi="Times New Roman" w:cs="Times New Roman"/>
                <w:color w:val="000000" w:themeColor="text1"/>
                <w:sz w:val="24"/>
                <w:szCs w:val="24"/>
              </w:rPr>
            </w:pPr>
            <w:r w:rsidRPr="00F26E90">
              <w:rPr>
                <w:rFonts w:ascii="Times New Roman" w:eastAsia="Times New Roman" w:hAnsi="Times New Roman" w:cs="Times New Roman"/>
                <w:b/>
                <w:bCs/>
                <w:color w:val="000000" w:themeColor="text1"/>
                <w:sz w:val="24"/>
                <w:szCs w:val="24"/>
              </w:rPr>
              <w:t xml:space="preserve">Näitaja </w:t>
            </w:r>
            <w:proofErr w:type="spellStart"/>
            <w:r w:rsidRPr="00F26E90">
              <w:rPr>
                <w:rFonts w:ascii="Times New Roman" w:eastAsia="Times New Roman" w:hAnsi="Times New Roman" w:cs="Times New Roman"/>
                <w:b/>
                <w:bCs/>
                <w:color w:val="000000" w:themeColor="text1"/>
                <w:sz w:val="24"/>
                <w:szCs w:val="24"/>
              </w:rPr>
              <w:t>mõõt-ühik</w:t>
            </w:r>
            <w:proofErr w:type="spellEnd"/>
          </w:p>
        </w:tc>
        <w:tc>
          <w:tcPr>
            <w:tcW w:w="992" w:type="dxa"/>
            <w:tcBorders>
              <w:top w:val="single" w:sz="4" w:space="0" w:color="auto"/>
              <w:left w:val="single" w:sz="4" w:space="0" w:color="auto"/>
              <w:bottom w:val="single" w:sz="4" w:space="0" w:color="auto"/>
              <w:right w:val="single" w:sz="4" w:space="0" w:color="auto"/>
            </w:tcBorders>
          </w:tcPr>
          <w:p w14:paraId="3E6748D9" w14:textId="77777777" w:rsidR="00156D2C" w:rsidRPr="00F26E90" w:rsidRDefault="00156D2C" w:rsidP="00A475FB">
            <w:pPr>
              <w:autoSpaceDE w:val="0"/>
              <w:autoSpaceDN w:val="0"/>
              <w:adjustRightInd w:val="0"/>
              <w:rPr>
                <w:rFonts w:ascii="Times New Roman" w:eastAsia="Times New Roman" w:hAnsi="Times New Roman" w:cs="Times New Roman"/>
                <w:b/>
                <w:bCs/>
                <w:color w:val="000000" w:themeColor="text1"/>
                <w:sz w:val="24"/>
                <w:szCs w:val="24"/>
              </w:rPr>
            </w:pPr>
            <w:r w:rsidRPr="00F26E90">
              <w:rPr>
                <w:rFonts w:ascii="Times New Roman" w:eastAsia="Times New Roman" w:hAnsi="Times New Roman" w:cs="Times New Roman"/>
                <w:b/>
                <w:bCs/>
                <w:color w:val="000000" w:themeColor="text1"/>
                <w:sz w:val="24"/>
                <w:szCs w:val="24"/>
              </w:rPr>
              <w:t xml:space="preserve">Siht-tase </w:t>
            </w:r>
          </w:p>
          <w:p w14:paraId="1B6270DF" w14:textId="77777777" w:rsidR="00156D2C" w:rsidRPr="00F26E90" w:rsidRDefault="00156D2C" w:rsidP="00A475FB">
            <w:pPr>
              <w:autoSpaceDE w:val="0"/>
              <w:autoSpaceDN w:val="0"/>
              <w:adjustRightInd w:val="0"/>
              <w:rPr>
                <w:rFonts w:ascii="Times New Roman" w:eastAsia="Times New Roman" w:hAnsi="Times New Roman" w:cs="Times New Roman"/>
                <w:b/>
                <w:bCs/>
                <w:color w:val="000000" w:themeColor="text1"/>
                <w:sz w:val="24"/>
                <w:szCs w:val="24"/>
              </w:rPr>
            </w:pPr>
            <w:r w:rsidRPr="00F26E90">
              <w:rPr>
                <w:rFonts w:ascii="Times New Roman" w:eastAsia="Times New Roman" w:hAnsi="Times New Roman" w:cs="Times New Roman"/>
                <w:b/>
                <w:bCs/>
                <w:color w:val="000000" w:themeColor="text1"/>
                <w:sz w:val="24"/>
                <w:szCs w:val="24"/>
              </w:rPr>
              <w:t>2024</w:t>
            </w:r>
          </w:p>
        </w:tc>
        <w:tc>
          <w:tcPr>
            <w:tcW w:w="992" w:type="dxa"/>
            <w:tcBorders>
              <w:top w:val="single" w:sz="4" w:space="0" w:color="auto"/>
              <w:left w:val="single" w:sz="4" w:space="0" w:color="auto"/>
              <w:bottom w:val="single" w:sz="4" w:space="0" w:color="auto"/>
              <w:right w:val="single" w:sz="4" w:space="0" w:color="auto"/>
            </w:tcBorders>
          </w:tcPr>
          <w:p w14:paraId="2A90CBCB" w14:textId="77777777" w:rsidR="00156D2C" w:rsidRPr="00F26E90" w:rsidRDefault="00156D2C" w:rsidP="00A475FB">
            <w:pPr>
              <w:autoSpaceDE w:val="0"/>
              <w:autoSpaceDN w:val="0"/>
              <w:adjustRightInd w:val="0"/>
              <w:jc w:val="both"/>
              <w:rPr>
                <w:rFonts w:ascii="Times New Roman" w:eastAsia="Times New Roman" w:hAnsi="Times New Roman" w:cs="Times New Roman"/>
                <w:b/>
                <w:bCs/>
                <w:color w:val="000000" w:themeColor="text1"/>
                <w:sz w:val="24"/>
                <w:szCs w:val="24"/>
              </w:rPr>
            </w:pPr>
            <w:r w:rsidRPr="00F26E90">
              <w:rPr>
                <w:rFonts w:ascii="Times New Roman" w:eastAsia="Times New Roman" w:hAnsi="Times New Roman" w:cs="Times New Roman"/>
                <w:b/>
                <w:bCs/>
                <w:color w:val="000000" w:themeColor="text1"/>
                <w:sz w:val="24"/>
                <w:szCs w:val="24"/>
              </w:rPr>
              <w:t>Siht-tase</w:t>
            </w:r>
          </w:p>
          <w:p w14:paraId="0FE6E7BE" w14:textId="77777777" w:rsidR="00156D2C" w:rsidRPr="00F26E90" w:rsidRDefault="00156D2C" w:rsidP="00A475FB">
            <w:pPr>
              <w:autoSpaceDE w:val="0"/>
              <w:autoSpaceDN w:val="0"/>
              <w:adjustRightInd w:val="0"/>
              <w:jc w:val="both"/>
              <w:rPr>
                <w:rFonts w:ascii="Times New Roman" w:eastAsia="Times New Roman" w:hAnsi="Times New Roman" w:cs="Times New Roman"/>
                <w:bCs/>
                <w:color w:val="000000" w:themeColor="text1"/>
                <w:sz w:val="24"/>
                <w:szCs w:val="24"/>
              </w:rPr>
            </w:pPr>
            <w:r w:rsidRPr="00F26E90">
              <w:rPr>
                <w:rFonts w:ascii="Times New Roman" w:eastAsia="Times New Roman" w:hAnsi="Times New Roman" w:cs="Times New Roman"/>
                <w:b/>
                <w:bCs/>
                <w:color w:val="000000" w:themeColor="text1"/>
                <w:sz w:val="24"/>
                <w:szCs w:val="24"/>
              </w:rPr>
              <w:t>2029</w:t>
            </w:r>
          </w:p>
        </w:tc>
        <w:tc>
          <w:tcPr>
            <w:tcW w:w="3260" w:type="dxa"/>
            <w:tcBorders>
              <w:top w:val="single" w:sz="4" w:space="0" w:color="auto"/>
              <w:left w:val="single" w:sz="4" w:space="0" w:color="auto"/>
              <w:bottom w:val="single" w:sz="4" w:space="0" w:color="auto"/>
              <w:right w:val="single" w:sz="4" w:space="0" w:color="auto"/>
            </w:tcBorders>
          </w:tcPr>
          <w:p w14:paraId="285511F5" w14:textId="77777777" w:rsidR="00156D2C" w:rsidRPr="00F26E90" w:rsidRDefault="00156D2C" w:rsidP="00A475FB">
            <w:pPr>
              <w:autoSpaceDE w:val="0"/>
              <w:autoSpaceDN w:val="0"/>
              <w:adjustRightInd w:val="0"/>
              <w:jc w:val="both"/>
              <w:rPr>
                <w:rFonts w:ascii="Times New Roman" w:eastAsia="Times New Roman" w:hAnsi="Times New Roman" w:cs="Times New Roman"/>
                <w:b/>
                <w:bCs/>
                <w:color w:val="000000" w:themeColor="text1"/>
                <w:sz w:val="24"/>
                <w:szCs w:val="24"/>
              </w:rPr>
            </w:pPr>
            <w:r w:rsidRPr="00F26E90">
              <w:rPr>
                <w:rFonts w:ascii="Times New Roman" w:eastAsia="Times New Roman" w:hAnsi="Times New Roman" w:cs="Times New Roman"/>
                <w:b/>
                <w:bCs/>
                <w:color w:val="000000" w:themeColor="text1"/>
                <w:sz w:val="24"/>
                <w:szCs w:val="24"/>
              </w:rPr>
              <w:t xml:space="preserve">Selgitav teave </w:t>
            </w:r>
          </w:p>
        </w:tc>
      </w:tr>
      <w:tr w:rsidR="00156D2C" w:rsidRPr="00F26E90" w14:paraId="3B6238E2" w14:textId="77777777" w:rsidTr="00A475FB">
        <w:tc>
          <w:tcPr>
            <w:tcW w:w="2269" w:type="dxa"/>
            <w:vMerge w:val="restart"/>
          </w:tcPr>
          <w:p w14:paraId="7B22E476" w14:textId="77777777" w:rsidR="00156D2C" w:rsidRPr="00F26E90"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bookmarkStart w:id="42" w:name="_Hlk117773613"/>
            <w:bookmarkStart w:id="43" w:name="_Hlk116633477"/>
            <w:bookmarkStart w:id="44" w:name="_Hlk117776588"/>
            <w:r w:rsidRPr="00F26E90">
              <w:rPr>
                <w:rFonts w:ascii="Times New Roman" w:hAnsi="Times New Roman" w:cs="Times New Roman"/>
                <w:sz w:val="24"/>
                <w:szCs w:val="24"/>
              </w:rPr>
              <w:t xml:space="preserve">Raske peitkuritegevuse ennetamine </w:t>
            </w:r>
          </w:p>
          <w:p w14:paraId="04A38219" w14:textId="77777777" w:rsidR="00156D2C" w:rsidRPr="00F26E90" w:rsidRDefault="00156D2C" w:rsidP="00A475FB">
            <w:pPr>
              <w:rPr>
                <w:rFonts w:ascii="Times New Roman" w:hAnsi="Times New Roman" w:cs="Times New Roman"/>
                <w:sz w:val="24"/>
                <w:szCs w:val="24"/>
              </w:rPr>
            </w:pPr>
          </w:p>
        </w:tc>
        <w:tc>
          <w:tcPr>
            <w:tcW w:w="1842" w:type="dxa"/>
          </w:tcPr>
          <w:p w14:paraId="0FC2BD0C" w14:textId="77777777" w:rsidR="00156D2C" w:rsidRPr="00F26E90" w:rsidRDefault="00156D2C" w:rsidP="00A475FB">
            <w:pPr>
              <w:rPr>
                <w:rFonts w:ascii="Times New Roman" w:hAnsi="Times New Roman" w:cs="Times New Roman"/>
                <w:sz w:val="24"/>
                <w:szCs w:val="24"/>
              </w:rPr>
            </w:pPr>
            <w:r w:rsidRPr="00F26E90">
              <w:rPr>
                <w:rFonts w:ascii="Times New Roman" w:hAnsi="Times New Roman" w:cs="Times New Roman"/>
                <w:sz w:val="24"/>
                <w:szCs w:val="24"/>
              </w:rPr>
              <w:t>O.3.1 Koolitus-tegevuses osalejate arv</w:t>
            </w:r>
          </w:p>
        </w:tc>
        <w:tc>
          <w:tcPr>
            <w:tcW w:w="993" w:type="dxa"/>
          </w:tcPr>
          <w:p w14:paraId="3CDB1F2B" w14:textId="77777777" w:rsidR="00156D2C" w:rsidRPr="00F26E90" w:rsidRDefault="00156D2C" w:rsidP="00A475FB">
            <w:pPr>
              <w:rPr>
                <w:rFonts w:ascii="Times New Roman" w:hAnsi="Times New Roman" w:cs="Times New Roman"/>
                <w:sz w:val="24"/>
                <w:szCs w:val="24"/>
              </w:rPr>
            </w:pPr>
            <w:r w:rsidRPr="00F26E90">
              <w:rPr>
                <w:rFonts w:ascii="Times New Roman" w:hAnsi="Times New Roman" w:cs="Times New Roman"/>
                <w:sz w:val="24"/>
                <w:szCs w:val="24"/>
              </w:rPr>
              <w:t>arv</w:t>
            </w:r>
          </w:p>
        </w:tc>
        <w:tc>
          <w:tcPr>
            <w:tcW w:w="992" w:type="dxa"/>
          </w:tcPr>
          <w:p w14:paraId="3D479C19" w14:textId="56C5796C" w:rsidR="00156D2C" w:rsidRPr="00F26E90" w:rsidRDefault="00156D2C" w:rsidP="00A475FB">
            <w:pPr>
              <w:rPr>
                <w:rFonts w:ascii="Times New Roman" w:hAnsi="Times New Roman" w:cs="Times New Roman"/>
                <w:sz w:val="24"/>
                <w:szCs w:val="24"/>
              </w:rPr>
            </w:pPr>
            <w:del w:id="45" w:author="Ülle Leht" w:date="2025-05-16T13:01:00Z">
              <w:r w:rsidRPr="00F26E90" w:rsidDel="00A62FD2">
                <w:rPr>
                  <w:rFonts w:ascii="Times New Roman" w:hAnsi="Times New Roman" w:cs="Times New Roman"/>
                  <w:sz w:val="24"/>
                  <w:szCs w:val="24"/>
                </w:rPr>
                <w:delText>2 430</w:delText>
              </w:r>
            </w:del>
            <w:ins w:id="46" w:author="Ülle Leht" w:date="2025-05-16T13:01:00Z">
              <w:r w:rsidR="00A62FD2">
                <w:rPr>
                  <w:rFonts w:ascii="Times New Roman" w:hAnsi="Times New Roman" w:cs="Times New Roman"/>
                  <w:sz w:val="24"/>
                  <w:szCs w:val="24"/>
                </w:rPr>
                <w:t>0</w:t>
              </w:r>
            </w:ins>
          </w:p>
        </w:tc>
        <w:tc>
          <w:tcPr>
            <w:tcW w:w="992" w:type="dxa"/>
          </w:tcPr>
          <w:p w14:paraId="7F3C3F00" w14:textId="30E007DF" w:rsidR="00156D2C" w:rsidRPr="00F26E90" w:rsidRDefault="00156D2C" w:rsidP="00A475FB">
            <w:pPr>
              <w:rPr>
                <w:rFonts w:ascii="Times New Roman" w:hAnsi="Times New Roman" w:cs="Times New Roman"/>
                <w:sz w:val="24"/>
                <w:szCs w:val="24"/>
              </w:rPr>
            </w:pPr>
            <w:del w:id="47" w:author="Ülle Leht" w:date="2025-05-16T13:01:00Z">
              <w:r w:rsidRPr="00F26E90" w:rsidDel="00A62FD2">
                <w:rPr>
                  <w:rFonts w:ascii="Times New Roman" w:hAnsi="Times New Roman" w:cs="Times New Roman"/>
                  <w:sz w:val="24"/>
                  <w:szCs w:val="24"/>
                </w:rPr>
                <w:delText>7 290</w:delText>
              </w:r>
            </w:del>
            <w:ins w:id="48" w:author="Ülle Leht" w:date="2025-05-16T13:01:00Z">
              <w:r w:rsidR="00A62FD2">
                <w:rPr>
                  <w:rFonts w:ascii="Times New Roman" w:hAnsi="Times New Roman" w:cs="Times New Roman"/>
                  <w:sz w:val="24"/>
                  <w:szCs w:val="24"/>
                </w:rPr>
                <w:t>390</w:t>
              </w:r>
            </w:ins>
          </w:p>
        </w:tc>
        <w:tc>
          <w:tcPr>
            <w:tcW w:w="3260" w:type="dxa"/>
          </w:tcPr>
          <w:p w14:paraId="4549CD9F" w14:textId="77777777" w:rsidR="00156D2C" w:rsidRPr="00F26E90" w:rsidRDefault="00156D2C" w:rsidP="00A475FB">
            <w:pPr>
              <w:rPr>
                <w:rFonts w:ascii="Times New Roman" w:hAnsi="Times New Roman" w:cs="Times New Roman"/>
                <w:sz w:val="24"/>
                <w:szCs w:val="24"/>
              </w:rPr>
            </w:pPr>
            <w:r w:rsidRPr="00F26E90">
              <w:rPr>
                <w:rFonts w:ascii="Times New Roman" w:hAnsi="Times New Roman" w:cs="Times New Roman"/>
                <w:sz w:val="24"/>
                <w:szCs w:val="24"/>
              </w:rPr>
              <w:t>Osaleja - füüsiline isik, kes saab otseselt kasu. Käesoleva näitaja tähenduses on osaleja isik, kes tegeleb ametialaselt selle konkreetse eesmärgiga hõlmatud küsimustega.</w:t>
            </w:r>
          </w:p>
        </w:tc>
      </w:tr>
      <w:tr w:rsidR="00156D2C" w:rsidRPr="002F4411" w14:paraId="04DD6F05" w14:textId="77777777" w:rsidTr="00A475FB">
        <w:tc>
          <w:tcPr>
            <w:tcW w:w="2269" w:type="dxa"/>
            <w:vMerge/>
          </w:tcPr>
          <w:p w14:paraId="422D1410" w14:textId="77777777" w:rsidR="00156D2C" w:rsidRPr="00F26E90"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1842" w:type="dxa"/>
          </w:tcPr>
          <w:p w14:paraId="56677B1C" w14:textId="77777777" w:rsidR="00156D2C" w:rsidRPr="00F26E90" w:rsidRDefault="00156D2C" w:rsidP="00A475FB">
            <w:pPr>
              <w:rPr>
                <w:rFonts w:ascii="Times New Roman" w:hAnsi="Times New Roman" w:cs="Times New Roman"/>
                <w:sz w:val="24"/>
                <w:szCs w:val="24"/>
              </w:rPr>
            </w:pPr>
            <w:r w:rsidRPr="00F26E90">
              <w:rPr>
                <w:rFonts w:ascii="Times New Roman" w:hAnsi="Times New Roman" w:cs="Times New Roman"/>
                <w:sz w:val="24"/>
                <w:szCs w:val="24"/>
              </w:rPr>
              <w:t xml:space="preserve">O.3.2 </w:t>
            </w:r>
            <w:bookmarkStart w:id="49" w:name="_Hlk118122799"/>
            <w:r w:rsidRPr="00F26E90">
              <w:rPr>
                <w:rFonts w:ascii="Times New Roman" w:hAnsi="Times New Roman" w:cs="Times New Roman"/>
                <w:sz w:val="24"/>
                <w:szCs w:val="24"/>
              </w:rPr>
              <w:t>Vahetus-programmide/ õpikodade/ õppekülastuste arv</w:t>
            </w:r>
            <w:bookmarkEnd w:id="49"/>
          </w:p>
        </w:tc>
        <w:tc>
          <w:tcPr>
            <w:tcW w:w="993" w:type="dxa"/>
          </w:tcPr>
          <w:p w14:paraId="5AEABE15" w14:textId="77777777" w:rsidR="00156D2C" w:rsidRPr="00F26E90" w:rsidRDefault="00156D2C" w:rsidP="00A475FB">
            <w:pPr>
              <w:rPr>
                <w:rFonts w:ascii="Times New Roman" w:hAnsi="Times New Roman" w:cs="Times New Roman"/>
                <w:sz w:val="24"/>
                <w:szCs w:val="24"/>
              </w:rPr>
            </w:pPr>
            <w:r w:rsidRPr="00F26E90">
              <w:rPr>
                <w:rFonts w:ascii="Times New Roman" w:hAnsi="Times New Roman" w:cs="Times New Roman"/>
                <w:sz w:val="24"/>
                <w:szCs w:val="24"/>
              </w:rPr>
              <w:t>arv</w:t>
            </w:r>
          </w:p>
        </w:tc>
        <w:tc>
          <w:tcPr>
            <w:tcW w:w="992" w:type="dxa"/>
          </w:tcPr>
          <w:p w14:paraId="7A8B0E75" w14:textId="77777777" w:rsidR="00156D2C" w:rsidRPr="00F26E90" w:rsidRDefault="00156D2C" w:rsidP="00A475FB">
            <w:pPr>
              <w:rPr>
                <w:rFonts w:ascii="Times New Roman" w:hAnsi="Times New Roman" w:cs="Times New Roman"/>
                <w:sz w:val="24"/>
                <w:szCs w:val="24"/>
              </w:rPr>
            </w:pPr>
            <w:r w:rsidRPr="00F26E90">
              <w:rPr>
                <w:rFonts w:ascii="Times New Roman" w:hAnsi="Times New Roman" w:cs="Times New Roman"/>
                <w:sz w:val="24"/>
                <w:szCs w:val="24"/>
              </w:rPr>
              <w:t>3</w:t>
            </w:r>
          </w:p>
        </w:tc>
        <w:tc>
          <w:tcPr>
            <w:tcW w:w="992" w:type="dxa"/>
          </w:tcPr>
          <w:p w14:paraId="43B68EBF" w14:textId="77777777" w:rsidR="00156D2C" w:rsidRPr="00F26E90" w:rsidRDefault="00156D2C" w:rsidP="00A475FB">
            <w:pPr>
              <w:rPr>
                <w:rFonts w:ascii="Times New Roman" w:hAnsi="Times New Roman" w:cs="Times New Roman"/>
                <w:sz w:val="24"/>
                <w:szCs w:val="24"/>
              </w:rPr>
            </w:pPr>
            <w:r w:rsidRPr="00F26E90">
              <w:rPr>
                <w:rFonts w:ascii="Times New Roman" w:hAnsi="Times New Roman" w:cs="Times New Roman"/>
                <w:sz w:val="24"/>
                <w:szCs w:val="24"/>
              </w:rPr>
              <w:t>6</w:t>
            </w:r>
          </w:p>
        </w:tc>
        <w:tc>
          <w:tcPr>
            <w:tcW w:w="3260" w:type="dxa"/>
          </w:tcPr>
          <w:p w14:paraId="4D8F131F" w14:textId="77777777" w:rsidR="00156D2C" w:rsidRPr="00D2362C" w:rsidRDefault="00156D2C" w:rsidP="00A475FB">
            <w:pPr>
              <w:rPr>
                <w:rFonts w:ascii="Times New Roman" w:hAnsi="Times New Roman" w:cs="Times New Roman"/>
                <w:sz w:val="24"/>
                <w:szCs w:val="24"/>
              </w:rPr>
            </w:pPr>
            <w:r w:rsidRPr="00F26E90">
              <w:rPr>
                <w:rFonts w:ascii="Times New Roman" w:hAnsi="Times New Roman" w:cs="Times New Roman"/>
                <w:sz w:val="24"/>
                <w:szCs w:val="24"/>
              </w:rPr>
              <w:t>Vahetusprogrammid/seminarid/õppekülastused tähendavad vastastikust õppimist, et jagada teadmisi ja häid tavasid.</w:t>
            </w:r>
          </w:p>
        </w:tc>
      </w:tr>
      <w:bookmarkEnd w:id="42"/>
      <w:tr w:rsidR="00156D2C" w:rsidRPr="002F4411" w14:paraId="2DE50C64" w14:textId="77777777" w:rsidTr="00A475FB">
        <w:tc>
          <w:tcPr>
            <w:tcW w:w="2269" w:type="dxa"/>
            <w:vMerge/>
          </w:tcPr>
          <w:p w14:paraId="3DF8D5BA" w14:textId="77777777" w:rsidR="00156D2C" w:rsidRPr="00D2362C"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1842" w:type="dxa"/>
          </w:tcPr>
          <w:p w14:paraId="0E2C2248"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O.3.6 Projektide arv kuritegevuse ennetamiseks</w:t>
            </w:r>
          </w:p>
        </w:tc>
        <w:tc>
          <w:tcPr>
            <w:tcW w:w="993" w:type="dxa"/>
          </w:tcPr>
          <w:p w14:paraId="4E2BD23D"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arv</w:t>
            </w:r>
          </w:p>
        </w:tc>
        <w:tc>
          <w:tcPr>
            <w:tcW w:w="992" w:type="dxa"/>
          </w:tcPr>
          <w:p w14:paraId="022D3CD7"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1</w:t>
            </w:r>
          </w:p>
        </w:tc>
        <w:tc>
          <w:tcPr>
            <w:tcW w:w="992" w:type="dxa"/>
          </w:tcPr>
          <w:p w14:paraId="1C83ACF2"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2</w:t>
            </w:r>
          </w:p>
        </w:tc>
        <w:tc>
          <w:tcPr>
            <w:tcW w:w="3260" w:type="dxa"/>
          </w:tcPr>
          <w:p w14:paraId="028E732C"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Kuriteoennetus hõlmab kõiki meetmeid, mille eesmärk on vähendada kuritegevust ja kodanike ebakindlust nii kvantitatiivselt kui kvalitatiivselt või otseselt tõkestada kuritegelikku tegevust või vähendada kuritegevuse potentsiaali ja kuritegevuse põhjuseid.</w:t>
            </w:r>
          </w:p>
        </w:tc>
      </w:tr>
      <w:bookmarkEnd w:id="43"/>
      <w:tr w:rsidR="00156D2C" w:rsidRPr="002F4411" w14:paraId="0219B799" w14:textId="77777777" w:rsidTr="00A475FB">
        <w:tc>
          <w:tcPr>
            <w:tcW w:w="2269" w:type="dxa"/>
            <w:vMerge w:val="restart"/>
          </w:tcPr>
          <w:p w14:paraId="47193504"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Kohtuteenistujate ja prokuröride koolitused</w:t>
            </w:r>
          </w:p>
        </w:tc>
        <w:tc>
          <w:tcPr>
            <w:tcW w:w="1842" w:type="dxa"/>
          </w:tcPr>
          <w:p w14:paraId="2D13BF62"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O.3.1 Koolitus-tegevuses osalejate arv</w:t>
            </w:r>
          </w:p>
        </w:tc>
        <w:tc>
          <w:tcPr>
            <w:tcW w:w="993" w:type="dxa"/>
          </w:tcPr>
          <w:p w14:paraId="69A1DFC7"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arv</w:t>
            </w:r>
          </w:p>
        </w:tc>
        <w:tc>
          <w:tcPr>
            <w:tcW w:w="992" w:type="dxa"/>
          </w:tcPr>
          <w:p w14:paraId="0212B295"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165</w:t>
            </w:r>
          </w:p>
        </w:tc>
        <w:tc>
          <w:tcPr>
            <w:tcW w:w="992" w:type="dxa"/>
          </w:tcPr>
          <w:p w14:paraId="2259B714"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245</w:t>
            </w:r>
          </w:p>
        </w:tc>
        <w:tc>
          <w:tcPr>
            <w:tcW w:w="3260" w:type="dxa"/>
          </w:tcPr>
          <w:p w14:paraId="66D12F8A"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Osaleja - füüsiline isik, kes saab otseselt kasu. Käesoleva näitaja tähenduses on osaleja isik, kes tegeleb ametialaselt selle konkreetse eesmärgiga hõlmatud küsimustega.</w:t>
            </w:r>
          </w:p>
        </w:tc>
      </w:tr>
      <w:tr w:rsidR="00156D2C" w:rsidRPr="002F4411" w14:paraId="41EF5A04" w14:textId="77777777" w:rsidTr="00A475FB">
        <w:tc>
          <w:tcPr>
            <w:tcW w:w="2269" w:type="dxa"/>
            <w:vMerge/>
          </w:tcPr>
          <w:p w14:paraId="2FA522BA" w14:textId="77777777" w:rsidR="00156D2C" w:rsidRPr="00D2362C" w:rsidRDefault="00156D2C" w:rsidP="00A475FB">
            <w:pPr>
              <w:rPr>
                <w:rFonts w:ascii="Times New Roman" w:hAnsi="Times New Roman" w:cs="Times New Roman"/>
                <w:sz w:val="24"/>
                <w:szCs w:val="24"/>
              </w:rPr>
            </w:pPr>
          </w:p>
        </w:tc>
        <w:tc>
          <w:tcPr>
            <w:tcW w:w="1842" w:type="dxa"/>
          </w:tcPr>
          <w:p w14:paraId="6D32119C"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O.3.2 Vahetus-programmide/</w:t>
            </w:r>
            <w:r>
              <w:rPr>
                <w:rFonts w:ascii="Times New Roman" w:hAnsi="Times New Roman" w:cs="Times New Roman"/>
                <w:sz w:val="24"/>
                <w:szCs w:val="24"/>
              </w:rPr>
              <w:t xml:space="preserve">  </w:t>
            </w:r>
            <w:r w:rsidRPr="00D2362C">
              <w:rPr>
                <w:rFonts w:ascii="Times New Roman" w:hAnsi="Times New Roman" w:cs="Times New Roman"/>
                <w:sz w:val="24"/>
                <w:szCs w:val="24"/>
              </w:rPr>
              <w:lastRenderedPageBreak/>
              <w:t>õpikodade/</w:t>
            </w:r>
            <w:r>
              <w:rPr>
                <w:rFonts w:ascii="Times New Roman" w:hAnsi="Times New Roman" w:cs="Times New Roman"/>
                <w:sz w:val="24"/>
                <w:szCs w:val="24"/>
              </w:rPr>
              <w:t xml:space="preserve"> </w:t>
            </w:r>
            <w:r w:rsidRPr="00D2362C">
              <w:rPr>
                <w:rFonts w:ascii="Times New Roman" w:hAnsi="Times New Roman" w:cs="Times New Roman"/>
                <w:sz w:val="24"/>
                <w:szCs w:val="24"/>
              </w:rPr>
              <w:t>õppekülastuste arv</w:t>
            </w:r>
          </w:p>
        </w:tc>
        <w:tc>
          <w:tcPr>
            <w:tcW w:w="993" w:type="dxa"/>
          </w:tcPr>
          <w:p w14:paraId="34DA8EED"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lastRenderedPageBreak/>
              <w:t>arv</w:t>
            </w:r>
          </w:p>
        </w:tc>
        <w:tc>
          <w:tcPr>
            <w:tcW w:w="992" w:type="dxa"/>
          </w:tcPr>
          <w:p w14:paraId="3FA9DA50"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10</w:t>
            </w:r>
          </w:p>
        </w:tc>
        <w:tc>
          <w:tcPr>
            <w:tcW w:w="992" w:type="dxa"/>
          </w:tcPr>
          <w:p w14:paraId="7228FC16"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19</w:t>
            </w:r>
          </w:p>
        </w:tc>
        <w:tc>
          <w:tcPr>
            <w:tcW w:w="3260" w:type="dxa"/>
          </w:tcPr>
          <w:p w14:paraId="295BCDB5"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 xml:space="preserve">Vahetusprogrammid/seminarid/õppekülastused tähendavad </w:t>
            </w:r>
            <w:r w:rsidRPr="00D2362C">
              <w:rPr>
                <w:rFonts w:ascii="Times New Roman" w:hAnsi="Times New Roman" w:cs="Times New Roman"/>
                <w:sz w:val="24"/>
                <w:szCs w:val="24"/>
              </w:rPr>
              <w:lastRenderedPageBreak/>
              <w:t>vastastikust õppimist, et jagada teadmisi ja häid tavasid.</w:t>
            </w:r>
          </w:p>
        </w:tc>
      </w:tr>
      <w:tr w:rsidR="00156D2C" w:rsidRPr="002F4411" w14:paraId="1EDBED2D" w14:textId="77777777" w:rsidTr="00A475FB">
        <w:trPr>
          <w:trHeight w:val="1079"/>
        </w:trPr>
        <w:tc>
          <w:tcPr>
            <w:tcW w:w="2269" w:type="dxa"/>
          </w:tcPr>
          <w:p w14:paraId="165D2D50" w14:textId="77777777" w:rsidR="00156D2C" w:rsidRPr="00D2362C"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2362C">
              <w:rPr>
                <w:rFonts w:ascii="Times New Roman" w:hAnsi="Times New Roman" w:cs="Times New Roman"/>
                <w:sz w:val="24"/>
                <w:szCs w:val="24"/>
              </w:rPr>
              <w:lastRenderedPageBreak/>
              <w:t>Laste seksuaalse väärkohtlemise ohvriks langemise ennetamine veebis</w:t>
            </w:r>
          </w:p>
        </w:tc>
        <w:tc>
          <w:tcPr>
            <w:tcW w:w="1842" w:type="dxa"/>
          </w:tcPr>
          <w:p w14:paraId="0FA01215"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O.3.6 Projektide arv kuritegevuse ennetamiseks</w:t>
            </w:r>
          </w:p>
        </w:tc>
        <w:tc>
          <w:tcPr>
            <w:tcW w:w="993" w:type="dxa"/>
          </w:tcPr>
          <w:p w14:paraId="0AE27611"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arv</w:t>
            </w:r>
          </w:p>
        </w:tc>
        <w:tc>
          <w:tcPr>
            <w:tcW w:w="992" w:type="dxa"/>
          </w:tcPr>
          <w:p w14:paraId="2CD813C3"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0</w:t>
            </w:r>
          </w:p>
        </w:tc>
        <w:tc>
          <w:tcPr>
            <w:tcW w:w="992" w:type="dxa"/>
          </w:tcPr>
          <w:p w14:paraId="787AF268"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1</w:t>
            </w:r>
          </w:p>
        </w:tc>
        <w:tc>
          <w:tcPr>
            <w:tcW w:w="3260" w:type="dxa"/>
          </w:tcPr>
          <w:p w14:paraId="1FB2866E"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Kuriteoennetus hõlmab kõiki meetmeid, mille eesmärk on vähendada kuritegevust ja kodanike ebakindlust nii kvantitatiivselt kui kvalitatiivselt või otseselt tõkestada kuritegelikku tegevust või vähendada kuritegevuse potentsiaali ja kuritegevuse põhjuseid.</w:t>
            </w:r>
          </w:p>
        </w:tc>
      </w:tr>
      <w:tr w:rsidR="00156D2C" w:rsidRPr="002F4411" w14:paraId="7CCB98D0" w14:textId="77777777" w:rsidTr="00A475FB">
        <w:tc>
          <w:tcPr>
            <w:tcW w:w="2269" w:type="dxa"/>
          </w:tcPr>
          <w:p w14:paraId="76268833" w14:textId="77777777" w:rsidR="00156D2C" w:rsidRPr="00D2362C" w:rsidRDefault="00156D2C" w:rsidP="00A475FB">
            <w:pPr>
              <w:rPr>
                <w:rFonts w:ascii="Times New Roman" w:hAnsi="Times New Roman" w:cs="Times New Roman"/>
                <w:sz w:val="24"/>
                <w:szCs w:val="24"/>
              </w:rPr>
            </w:pPr>
            <w:r w:rsidRPr="00D2362C">
              <w:rPr>
                <w:rFonts w:ascii="Times New Roman" w:eastAsia="Times New Roman" w:hAnsi="Times New Roman" w:cs="Times New Roman"/>
                <w:color w:val="000000"/>
                <w:sz w:val="24"/>
                <w:szCs w:val="24"/>
                <w:lang w:eastAsia="et-EE"/>
              </w:rPr>
              <w:t>Demineerimisalased koolitused</w:t>
            </w:r>
          </w:p>
        </w:tc>
        <w:tc>
          <w:tcPr>
            <w:tcW w:w="1842" w:type="dxa"/>
          </w:tcPr>
          <w:p w14:paraId="3F43F6DA"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O.3.1 Koolitus-tegevuses osalejate arv</w:t>
            </w:r>
          </w:p>
        </w:tc>
        <w:tc>
          <w:tcPr>
            <w:tcW w:w="993" w:type="dxa"/>
          </w:tcPr>
          <w:p w14:paraId="2D61D972"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arv</w:t>
            </w:r>
          </w:p>
        </w:tc>
        <w:tc>
          <w:tcPr>
            <w:tcW w:w="992" w:type="dxa"/>
          </w:tcPr>
          <w:p w14:paraId="1DDFB27F"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15</w:t>
            </w:r>
          </w:p>
        </w:tc>
        <w:tc>
          <w:tcPr>
            <w:tcW w:w="992" w:type="dxa"/>
          </w:tcPr>
          <w:p w14:paraId="29CF81F0"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81</w:t>
            </w:r>
          </w:p>
        </w:tc>
        <w:tc>
          <w:tcPr>
            <w:tcW w:w="3260" w:type="dxa"/>
          </w:tcPr>
          <w:p w14:paraId="18B898D3"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Osaleja - füüsiline isik, kes saab otseselt kasu. Käesoleva näitaja tähenduses on osaleja isik, kes tegeleb ametialaselt selle konkreetse eesmärgiga hõlmatud küsimustega.</w:t>
            </w:r>
          </w:p>
        </w:tc>
      </w:tr>
      <w:tr w:rsidR="00156D2C" w:rsidRPr="002F4411" w14:paraId="488F9BDB" w14:textId="77777777" w:rsidTr="00A475FB">
        <w:trPr>
          <w:trHeight w:val="852"/>
        </w:trPr>
        <w:tc>
          <w:tcPr>
            <w:tcW w:w="2269" w:type="dxa"/>
            <w:vMerge w:val="restart"/>
          </w:tcPr>
          <w:p w14:paraId="29B24C50" w14:textId="77777777" w:rsidR="00156D2C" w:rsidRPr="00704D05"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704D05">
              <w:rPr>
                <w:rFonts w:ascii="Times New Roman" w:eastAsia="Times New Roman" w:hAnsi="Times New Roman" w:cs="Times New Roman"/>
                <w:color w:val="000000"/>
                <w:sz w:val="24"/>
                <w:szCs w:val="24"/>
                <w:lang w:eastAsia="et-EE"/>
              </w:rPr>
              <w:t>Sisekaitseakadeemia kompetentsikeskus</w:t>
            </w:r>
            <w:r w:rsidRPr="00704D05">
              <w:rPr>
                <w:rFonts w:ascii="Times New Roman" w:hAnsi="Times New Roman" w:cs="Times New Roman"/>
                <w:sz w:val="24"/>
                <w:szCs w:val="24"/>
              </w:rPr>
              <w:t xml:space="preserve"> </w:t>
            </w:r>
          </w:p>
        </w:tc>
        <w:tc>
          <w:tcPr>
            <w:tcW w:w="1842" w:type="dxa"/>
          </w:tcPr>
          <w:p w14:paraId="38267081"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O.3.1 Koolitus-tegevuses osalejate arv</w:t>
            </w:r>
          </w:p>
        </w:tc>
        <w:tc>
          <w:tcPr>
            <w:tcW w:w="993" w:type="dxa"/>
          </w:tcPr>
          <w:p w14:paraId="35B6DDBB"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arv</w:t>
            </w:r>
          </w:p>
        </w:tc>
        <w:tc>
          <w:tcPr>
            <w:tcW w:w="992" w:type="dxa"/>
          </w:tcPr>
          <w:p w14:paraId="436512BE"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400</w:t>
            </w:r>
          </w:p>
        </w:tc>
        <w:tc>
          <w:tcPr>
            <w:tcW w:w="992" w:type="dxa"/>
          </w:tcPr>
          <w:p w14:paraId="178CEBA0"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1 000</w:t>
            </w:r>
          </w:p>
        </w:tc>
        <w:tc>
          <w:tcPr>
            <w:tcW w:w="3260" w:type="dxa"/>
          </w:tcPr>
          <w:p w14:paraId="1438227C"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Osaleja - füüsiline isik, kes saab otseselt kasu. Käesoleva näitaja tähenduses on osaleja isik, kes tegeleb ametialaselt selle konkreetse eesmärgiga hõlmatud küsimustega.</w:t>
            </w:r>
          </w:p>
        </w:tc>
      </w:tr>
      <w:bookmarkEnd w:id="44"/>
      <w:tr w:rsidR="00156D2C" w:rsidRPr="002F4411" w14:paraId="416F9E1D" w14:textId="77777777" w:rsidTr="00A475FB">
        <w:trPr>
          <w:trHeight w:val="852"/>
        </w:trPr>
        <w:tc>
          <w:tcPr>
            <w:tcW w:w="2269" w:type="dxa"/>
            <w:vMerge/>
          </w:tcPr>
          <w:p w14:paraId="485AEBDD" w14:textId="77777777" w:rsidR="00156D2C" w:rsidRPr="00704D05"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lang w:eastAsia="et-EE"/>
              </w:rPr>
            </w:pPr>
          </w:p>
        </w:tc>
        <w:tc>
          <w:tcPr>
            <w:tcW w:w="1842" w:type="dxa"/>
          </w:tcPr>
          <w:p w14:paraId="631745D0"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O.3.2 Vahetus-programmide/õpikodade/õppekülastuste arv</w:t>
            </w:r>
          </w:p>
        </w:tc>
        <w:tc>
          <w:tcPr>
            <w:tcW w:w="993" w:type="dxa"/>
          </w:tcPr>
          <w:p w14:paraId="0EDE362D"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arv</w:t>
            </w:r>
          </w:p>
        </w:tc>
        <w:tc>
          <w:tcPr>
            <w:tcW w:w="992" w:type="dxa"/>
          </w:tcPr>
          <w:p w14:paraId="7DD10841"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10</w:t>
            </w:r>
          </w:p>
        </w:tc>
        <w:tc>
          <w:tcPr>
            <w:tcW w:w="992" w:type="dxa"/>
          </w:tcPr>
          <w:p w14:paraId="57369063"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25</w:t>
            </w:r>
          </w:p>
        </w:tc>
        <w:tc>
          <w:tcPr>
            <w:tcW w:w="3260" w:type="dxa"/>
          </w:tcPr>
          <w:p w14:paraId="634DF9A8"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Vahetusprogrammid/seminarid/õppekülastused tähendavad vastastikust õppimist, et jagada teadmisi ja häid tavasid.</w:t>
            </w:r>
          </w:p>
        </w:tc>
      </w:tr>
    </w:tbl>
    <w:bookmarkEnd w:id="41"/>
    <w:p w14:paraId="72119094" w14:textId="77777777" w:rsidR="00156D2C" w:rsidRPr="00D2362C" w:rsidRDefault="00156D2C" w:rsidP="00156D2C">
      <w:pPr>
        <w:pStyle w:val="ListParagraph"/>
        <w:keepNext/>
        <w:numPr>
          <w:ilvl w:val="1"/>
          <w:numId w:val="38"/>
        </w:numPr>
        <w:spacing w:before="240" w:line="240" w:lineRule="auto"/>
        <w:ind w:left="426" w:hanging="431"/>
        <w:outlineLvl w:val="0"/>
        <w:rPr>
          <w:rFonts w:ascii="Times New Roman" w:eastAsia="Times New Roman" w:hAnsi="Times New Roman" w:cs="Times New Roman"/>
          <w:bCs/>
          <w:color w:val="000000" w:themeColor="text1"/>
          <w:kern w:val="32"/>
          <w:sz w:val="24"/>
          <w:szCs w:val="24"/>
        </w:rPr>
      </w:pPr>
      <w:r w:rsidRPr="00D2362C">
        <w:rPr>
          <w:rFonts w:ascii="Times New Roman" w:eastAsia="Times New Roman" w:hAnsi="Times New Roman" w:cs="Times New Roman"/>
          <w:bCs/>
          <w:color w:val="000000" w:themeColor="text1"/>
          <w:kern w:val="32"/>
          <w:sz w:val="24"/>
          <w:szCs w:val="24"/>
        </w:rPr>
        <w:t>P</w:t>
      </w:r>
      <w:r w:rsidRPr="00D2362C">
        <w:rPr>
          <w:rFonts w:ascii="Times New Roman" w:eastAsia="Times New Roman" w:hAnsi="Times New Roman" w:cs="Times New Roman"/>
          <w:bCs/>
          <w:color w:val="000000" w:themeColor="text1"/>
          <w:sz w:val="24"/>
          <w:szCs w:val="24"/>
          <w:lang w:eastAsia="et-EE"/>
        </w:rPr>
        <w:t>unktis 2 nimetatud projektide seireks ja hindamiseks kasutatavad tulemusnäitajad.</w:t>
      </w:r>
    </w:p>
    <w:p w14:paraId="26E47A00" w14:textId="77777777" w:rsidR="00156D2C" w:rsidRPr="002F4411" w:rsidRDefault="00156D2C" w:rsidP="00156D2C">
      <w:pPr>
        <w:pStyle w:val="ListParagraph"/>
        <w:keepNext/>
        <w:spacing w:before="240" w:line="240" w:lineRule="auto"/>
        <w:ind w:left="426"/>
        <w:outlineLvl w:val="0"/>
        <w:rPr>
          <w:rFonts w:ascii="Times New Roman" w:eastAsia="Times New Roman" w:hAnsi="Times New Roman" w:cs="Times New Roman"/>
          <w:bCs/>
          <w:color w:val="000000" w:themeColor="text1"/>
          <w:kern w:val="32"/>
          <w:sz w:val="24"/>
          <w:szCs w:val="24"/>
        </w:rPr>
      </w:pPr>
      <w:r w:rsidRPr="002F4411">
        <w:rPr>
          <w:rFonts w:ascii="Times New Roman" w:eastAsia="Times New Roman" w:hAnsi="Times New Roman" w:cs="Times New Roman"/>
          <w:bCs/>
          <w:color w:val="000000" w:themeColor="text1"/>
          <w:kern w:val="32"/>
          <w:sz w:val="24"/>
          <w:szCs w:val="24"/>
        </w:rPr>
        <w:t>Kõikide näitajate algtase on 0</w:t>
      </w:r>
    </w:p>
    <w:tbl>
      <w:tblPr>
        <w:tblStyle w:val="TableGrid"/>
        <w:tblW w:w="10348" w:type="dxa"/>
        <w:tblInd w:w="-714" w:type="dxa"/>
        <w:tblLayout w:type="fixed"/>
        <w:tblLook w:val="04A0" w:firstRow="1" w:lastRow="0" w:firstColumn="1" w:lastColumn="0" w:noHBand="0" w:noVBand="1"/>
      </w:tblPr>
      <w:tblGrid>
        <w:gridCol w:w="2384"/>
        <w:gridCol w:w="2153"/>
        <w:gridCol w:w="992"/>
        <w:gridCol w:w="1134"/>
        <w:gridCol w:w="3685"/>
      </w:tblGrid>
      <w:tr w:rsidR="00156D2C" w:rsidRPr="002F4411" w14:paraId="2D7B9E02" w14:textId="77777777" w:rsidTr="00A475FB">
        <w:tc>
          <w:tcPr>
            <w:tcW w:w="2384" w:type="dxa"/>
          </w:tcPr>
          <w:p w14:paraId="26290BC6" w14:textId="77777777" w:rsidR="00156D2C" w:rsidRPr="00D2362C" w:rsidRDefault="00156D2C" w:rsidP="00A475FB">
            <w:pPr>
              <w:rPr>
                <w:rFonts w:ascii="Times New Roman" w:hAnsi="Times New Roman" w:cs="Times New Roman"/>
                <w:b/>
                <w:sz w:val="24"/>
                <w:szCs w:val="24"/>
              </w:rPr>
            </w:pPr>
            <w:r w:rsidRPr="00D2362C">
              <w:rPr>
                <w:rFonts w:ascii="Times New Roman" w:hAnsi="Times New Roman" w:cs="Times New Roman"/>
                <w:b/>
                <w:sz w:val="24"/>
                <w:szCs w:val="24"/>
              </w:rPr>
              <w:t>Projekt</w:t>
            </w:r>
          </w:p>
        </w:tc>
        <w:tc>
          <w:tcPr>
            <w:tcW w:w="2153" w:type="dxa"/>
            <w:tcBorders>
              <w:top w:val="single" w:sz="4" w:space="0" w:color="auto"/>
              <w:left w:val="single" w:sz="4" w:space="0" w:color="auto"/>
              <w:bottom w:val="single" w:sz="4" w:space="0" w:color="auto"/>
              <w:right w:val="single" w:sz="4" w:space="0" w:color="auto"/>
            </w:tcBorders>
          </w:tcPr>
          <w:p w14:paraId="0FB56022" w14:textId="77777777" w:rsidR="00156D2C" w:rsidRPr="00D2362C" w:rsidRDefault="00156D2C" w:rsidP="00A475FB">
            <w:pPr>
              <w:autoSpaceDE w:val="0"/>
              <w:autoSpaceDN w:val="0"/>
              <w:adjustRightInd w:val="0"/>
              <w:jc w:val="both"/>
              <w:rPr>
                <w:rFonts w:ascii="Times New Roman" w:eastAsia="Times New Roman" w:hAnsi="Times New Roman" w:cs="Times New Roman"/>
                <w:color w:val="000000" w:themeColor="text1"/>
                <w:sz w:val="24"/>
                <w:szCs w:val="24"/>
              </w:rPr>
            </w:pPr>
            <w:r w:rsidRPr="00D2362C">
              <w:rPr>
                <w:rFonts w:ascii="Times New Roman" w:eastAsia="Times New Roman" w:hAnsi="Times New Roman" w:cs="Times New Roman"/>
                <w:b/>
                <w:bCs/>
                <w:color w:val="000000" w:themeColor="text1"/>
                <w:sz w:val="24"/>
                <w:szCs w:val="24"/>
              </w:rPr>
              <w:t>Näitaja kood ja nimetus</w:t>
            </w:r>
          </w:p>
        </w:tc>
        <w:tc>
          <w:tcPr>
            <w:tcW w:w="992" w:type="dxa"/>
            <w:tcBorders>
              <w:top w:val="single" w:sz="4" w:space="0" w:color="auto"/>
              <w:left w:val="single" w:sz="4" w:space="0" w:color="auto"/>
              <w:bottom w:val="single" w:sz="4" w:space="0" w:color="auto"/>
              <w:right w:val="single" w:sz="4" w:space="0" w:color="auto"/>
            </w:tcBorders>
          </w:tcPr>
          <w:p w14:paraId="3C35AA7B" w14:textId="77777777" w:rsidR="00156D2C" w:rsidRPr="00D2362C" w:rsidRDefault="00156D2C" w:rsidP="00A475FB">
            <w:pPr>
              <w:autoSpaceDE w:val="0"/>
              <w:autoSpaceDN w:val="0"/>
              <w:adjustRightInd w:val="0"/>
              <w:jc w:val="both"/>
              <w:rPr>
                <w:rFonts w:ascii="Times New Roman" w:eastAsia="Times New Roman" w:hAnsi="Times New Roman" w:cs="Times New Roman"/>
                <w:color w:val="000000" w:themeColor="text1"/>
                <w:sz w:val="24"/>
                <w:szCs w:val="24"/>
              </w:rPr>
            </w:pPr>
            <w:r w:rsidRPr="00D2362C">
              <w:rPr>
                <w:rFonts w:ascii="Times New Roman" w:eastAsia="Times New Roman" w:hAnsi="Times New Roman" w:cs="Times New Roman"/>
                <w:b/>
                <w:bCs/>
                <w:color w:val="000000" w:themeColor="text1"/>
                <w:sz w:val="24"/>
                <w:szCs w:val="24"/>
              </w:rPr>
              <w:t xml:space="preserve">Näitaja </w:t>
            </w:r>
            <w:proofErr w:type="spellStart"/>
            <w:r w:rsidRPr="00D2362C">
              <w:rPr>
                <w:rFonts w:ascii="Times New Roman" w:eastAsia="Times New Roman" w:hAnsi="Times New Roman" w:cs="Times New Roman"/>
                <w:b/>
                <w:bCs/>
                <w:color w:val="000000" w:themeColor="text1"/>
                <w:sz w:val="24"/>
                <w:szCs w:val="24"/>
              </w:rPr>
              <w:t>mõõt-ühik</w:t>
            </w:r>
            <w:proofErr w:type="spellEnd"/>
          </w:p>
        </w:tc>
        <w:tc>
          <w:tcPr>
            <w:tcW w:w="1134" w:type="dxa"/>
            <w:tcBorders>
              <w:top w:val="single" w:sz="4" w:space="0" w:color="auto"/>
              <w:left w:val="single" w:sz="4" w:space="0" w:color="auto"/>
              <w:bottom w:val="single" w:sz="4" w:space="0" w:color="auto"/>
              <w:right w:val="single" w:sz="4" w:space="0" w:color="auto"/>
            </w:tcBorders>
          </w:tcPr>
          <w:p w14:paraId="71D9F803" w14:textId="77777777" w:rsidR="00156D2C" w:rsidRPr="00D2362C" w:rsidRDefault="00156D2C" w:rsidP="00A475FB">
            <w:pPr>
              <w:autoSpaceDE w:val="0"/>
              <w:autoSpaceDN w:val="0"/>
              <w:adjustRightInd w:val="0"/>
              <w:jc w:val="both"/>
              <w:rPr>
                <w:rFonts w:ascii="Times New Roman" w:eastAsia="Times New Roman" w:hAnsi="Times New Roman" w:cs="Times New Roman"/>
                <w:b/>
                <w:bCs/>
                <w:color w:val="000000" w:themeColor="text1"/>
                <w:sz w:val="24"/>
                <w:szCs w:val="24"/>
              </w:rPr>
            </w:pPr>
            <w:r w:rsidRPr="00D2362C">
              <w:rPr>
                <w:rFonts w:ascii="Times New Roman" w:eastAsia="Times New Roman" w:hAnsi="Times New Roman" w:cs="Times New Roman"/>
                <w:b/>
                <w:bCs/>
                <w:color w:val="000000" w:themeColor="text1"/>
                <w:sz w:val="24"/>
                <w:szCs w:val="24"/>
              </w:rPr>
              <w:t>Sihttase</w:t>
            </w:r>
          </w:p>
          <w:p w14:paraId="520C884B" w14:textId="77777777" w:rsidR="00156D2C" w:rsidRPr="00D2362C" w:rsidRDefault="00156D2C" w:rsidP="00A475FB">
            <w:pPr>
              <w:autoSpaceDE w:val="0"/>
              <w:autoSpaceDN w:val="0"/>
              <w:adjustRightInd w:val="0"/>
              <w:jc w:val="both"/>
              <w:rPr>
                <w:rFonts w:ascii="Times New Roman" w:eastAsia="Times New Roman" w:hAnsi="Times New Roman" w:cs="Times New Roman"/>
                <w:bCs/>
                <w:color w:val="000000" w:themeColor="text1"/>
                <w:sz w:val="24"/>
                <w:szCs w:val="24"/>
              </w:rPr>
            </w:pPr>
            <w:r w:rsidRPr="00D2362C">
              <w:rPr>
                <w:rFonts w:ascii="Times New Roman" w:eastAsia="Times New Roman" w:hAnsi="Times New Roman" w:cs="Times New Roman"/>
                <w:b/>
                <w:bCs/>
                <w:color w:val="000000" w:themeColor="text1"/>
                <w:sz w:val="24"/>
                <w:szCs w:val="24"/>
              </w:rPr>
              <w:t>2029</w:t>
            </w:r>
          </w:p>
        </w:tc>
        <w:tc>
          <w:tcPr>
            <w:tcW w:w="3685" w:type="dxa"/>
            <w:tcBorders>
              <w:top w:val="single" w:sz="4" w:space="0" w:color="auto"/>
              <w:left w:val="single" w:sz="4" w:space="0" w:color="auto"/>
              <w:bottom w:val="single" w:sz="4" w:space="0" w:color="auto"/>
              <w:right w:val="single" w:sz="4" w:space="0" w:color="auto"/>
            </w:tcBorders>
          </w:tcPr>
          <w:p w14:paraId="45D5932A" w14:textId="77777777" w:rsidR="00156D2C" w:rsidRPr="00D2362C" w:rsidRDefault="00156D2C" w:rsidP="00A475FB">
            <w:pPr>
              <w:autoSpaceDE w:val="0"/>
              <w:autoSpaceDN w:val="0"/>
              <w:adjustRightInd w:val="0"/>
              <w:jc w:val="both"/>
              <w:rPr>
                <w:rFonts w:ascii="Times New Roman" w:eastAsia="Times New Roman" w:hAnsi="Times New Roman" w:cs="Times New Roman"/>
                <w:b/>
                <w:bCs/>
                <w:color w:val="000000" w:themeColor="text1"/>
                <w:sz w:val="24"/>
                <w:szCs w:val="24"/>
              </w:rPr>
            </w:pPr>
            <w:r w:rsidRPr="00D2362C">
              <w:rPr>
                <w:rFonts w:ascii="Times New Roman" w:eastAsia="Times New Roman" w:hAnsi="Times New Roman" w:cs="Times New Roman"/>
                <w:b/>
                <w:bCs/>
                <w:color w:val="000000" w:themeColor="text1"/>
                <w:sz w:val="24"/>
                <w:szCs w:val="24"/>
              </w:rPr>
              <w:t xml:space="preserve">Selgitav teave </w:t>
            </w:r>
          </w:p>
        </w:tc>
      </w:tr>
      <w:tr w:rsidR="00156D2C" w:rsidRPr="002F4411" w14:paraId="32FDA6DC" w14:textId="77777777" w:rsidTr="00A475FB">
        <w:tc>
          <w:tcPr>
            <w:tcW w:w="2384" w:type="dxa"/>
            <w:vMerge w:val="restart"/>
          </w:tcPr>
          <w:p w14:paraId="7A696DD7" w14:textId="77777777" w:rsidR="00156D2C" w:rsidRPr="00D2362C"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2362C">
              <w:rPr>
                <w:rFonts w:ascii="Times New Roman" w:hAnsi="Times New Roman" w:cs="Times New Roman"/>
                <w:sz w:val="24"/>
                <w:szCs w:val="24"/>
              </w:rPr>
              <w:t xml:space="preserve">Raske peitkuritegevuse ennetamine </w:t>
            </w:r>
          </w:p>
          <w:p w14:paraId="39A7DD5F" w14:textId="77777777" w:rsidR="00156D2C" w:rsidRPr="00D2362C" w:rsidRDefault="00156D2C" w:rsidP="00A475FB">
            <w:pPr>
              <w:rPr>
                <w:rFonts w:ascii="Times New Roman" w:hAnsi="Times New Roman" w:cs="Times New Roman"/>
                <w:sz w:val="24"/>
                <w:szCs w:val="24"/>
              </w:rPr>
            </w:pPr>
          </w:p>
        </w:tc>
        <w:tc>
          <w:tcPr>
            <w:tcW w:w="2153" w:type="dxa"/>
          </w:tcPr>
          <w:p w14:paraId="77E4608C"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 xml:space="preserve">R.3.12 </w:t>
            </w:r>
            <w:bookmarkStart w:id="50" w:name="_Hlk118122840"/>
            <w:r w:rsidRPr="00D2362C">
              <w:rPr>
                <w:rFonts w:ascii="Times New Roman" w:hAnsi="Times New Roman" w:cs="Times New Roman"/>
                <w:sz w:val="24"/>
                <w:szCs w:val="24"/>
              </w:rPr>
              <w:t>Nende osalejate arv, kes peavad koolitust oma töö jaoks kasulikuks</w:t>
            </w:r>
            <w:bookmarkEnd w:id="50"/>
          </w:p>
        </w:tc>
        <w:tc>
          <w:tcPr>
            <w:tcW w:w="992" w:type="dxa"/>
          </w:tcPr>
          <w:p w14:paraId="0F58CF4D"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arv</w:t>
            </w:r>
          </w:p>
        </w:tc>
        <w:tc>
          <w:tcPr>
            <w:tcW w:w="1134" w:type="dxa"/>
          </w:tcPr>
          <w:p w14:paraId="5D157AF0" w14:textId="157BDE16" w:rsidR="00156D2C" w:rsidRPr="00D2362C" w:rsidRDefault="00156D2C" w:rsidP="00A475FB">
            <w:pPr>
              <w:rPr>
                <w:rFonts w:ascii="Times New Roman" w:hAnsi="Times New Roman" w:cs="Times New Roman"/>
                <w:sz w:val="24"/>
                <w:szCs w:val="24"/>
              </w:rPr>
            </w:pPr>
            <w:del w:id="51" w:author="Ülle Leht" w:date="2025-05-16T13:01:00Z">
              <w:r w:rsidRPr="00D2362C" w:rsidDel="00A62FD2">
                <w:rPr>
                  <w:rFonts w:ascii="Times New Roman" w:hAnsi="Times New Roman" w:cs="Times New Roman"/>
                  <w:sz w:val="24"/>
                  <w:szCs w:val="24"/>
                </w:rPr>
                <w:delText>3 645</w:delText>
              </w:r>
            </w:del>
            <w:ins w:id="52" w:author="Ülle Leht" w:date="2025-05-16T13:01:00Z">
              <w:r w:rsidR="00A62FD2">
                <w:rPr>
                  <w:rFonts w:ascii="Times New Roman" w:hAnsi="Times New Roman" w:cs="Times New Roman"/>
                  <w:sz w:val="24"/>
                  <w:szCs w:val="24"/>
                </w:rPr>
                <w:t>195</w:t>
              </w:r>
            </w:ins>
          </w:p>
        </w:tc>
        <w:tc>
          <w:tcPr>
            <w:tcW w:w="3685" w:type="dxa"/>
          </w:tcPr>
          <w:p w14:paraId="1C1A2B59"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Osaleja - füüsiline isik, kes saab otseselt kasu. Selleks et teha kindlaks, kas osaleja peab koolitust kasulikuks, tuleb igalt osalejalt küsida tema arvamust.</w:t>
            </w:r>
          </w:p>
        </w:tc>
      </w:tr>
      <w:tr w:rsidR="00156D2C" w:rsidRPr="002F4411" w14:paraId="43BD1B3B" w14:textId="77777777" w:rsidTr="00A475FB">
        <w:tc>
          <w:tcPr>
            <w:tcW w:w="2384" w:type="dxa"/>
            <w:vMerge/>
          </w:tcPr>
          <w:p w14:paraId="47F7223C" w14:textId="77777777" w:rsidR="00156D2C" w:rsidRPr="00D2362C"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2153" w:type="dxa"/>
          </w:tcPr>
          <w:p w14:paraId="6EE9293E"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R.3.</w:t>
            </w:r>
            <w:bookmarkStart w:id="53" w:name="_Hlk118122869"/>
            <w:r w:rsidRPr="00D2362C">
              <w:rPr>
                <w:rFonts w:ascii="Times New Roman" w:hAnsi="Times New Roman" w:cs="Times New Roman"/>
                <w:sz w:val="24"/>
                <w:szCs w:val="24"/>
              </w:rPr>
              <w:t>13 Nende osalejate arv, kes teatavad kolm kuud pärast koolituse läbimist, et nad kasutavad koolituse käigus omandatud oskusi ja pädevust</w:t>
            </w:r>
            <w:bookmarkEnd w:id="53"/>
          </w:p>
        </w:tc>
        <w:tc>
          <w:tcPr>
            <w:tcW w:w="992" w:type="dxa"/>
          </w:tcPr>
          <w:p w14:paraId="01E01A60"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arv</w:t>
            </w:r>
          </w:p>
        </w:tc>
        <w:tc>
          <w:tcPr>
            <w:tcW w:w="1134" w:type="dxa"/>
          </w:tcPr>
          <w:p w14:paraId="0D608941" w14:textId="455402B8" w:rsidR="00156D2C" w:rsidRPr="00D2362C" w:rsidRDefault="00A62FD2" w:rsidP="00A475FB">
            <w:pPr>
              <w:rPr>
                <w:rFonts w:ascii="Times New Roman" w:hAnsi="Times New Roman" w:cs="Times New Roman"/>
                <w:sz w:val="24"/>
                <w:szCs w:val="24"/>
              </w:rPr>
            </w:pPr>
            <w:ins w:id="54" w:author="Ülle Leht" w:date="2025-05-16T13:01:00Z">
              <w:r>
                <w:rPr>
                  <w:rFonts w:ascii="Times New Roman" w:hAnsi="Times New Roman" w:cs="Times New Roman"/>
                  <w:sz w:val="24"/>
                  <w:szCs w:val="24"/>
                </w:rPr>
                <w:t>98</w:t>
              </w:r>
            </w:ins>
            <w:del w:id="55" w:author="Ülle Leht" w:date="2025-05-16T13:01:00Z">
              <w:r w:rsidR="00156D2C" w:rsidRPr="00D2362C" w:rsidDel="00A62FD2">
                <w:rPr>
                  <w:rFonts w:ascii="Times New Roman" w:hAnsi="Times New Roman" w:cs="Times New Roman"/>
                  <w:sz w:val="24"/>
                  <w:szCs w:val="24"/>
                </w:rPr>
                <w:delText>1 823</w:delText>
              </w:r>
            </w:del>
          </w:p>
        </w:tc>
        <w:tc>
          <w:tcPr>
            <w:tcW w:w="3685" w:type="dxa"/>
          </w:tcPr>
          <w:p w14:paraId="4B7E34D1"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Osaleja - füüsiline isik, kes saab otseselt kasu. Selleks et teha kindlaks, kas osaleja kasutab oskusi ja pädevusi, tuleb igalt osalejalt küsida tema arvamust.</w:t>
            </w:r>
          </w:p>
        </w:tc>
      </w:tr>
      <w:tr w:rsidR="00156D2C" w:rsidRPr="002F4411" w14:paraId="5653AA04" w14:textId="77777777" w:rsidTr="00A475FB">
        <w:tc>
          <w:tcPr>
            <w:tcW w:w="2384" w:type="dxa"/>
            <w:vMerge w:val="restart"/>
          </w:tcPr>
          <w:p w14:paraId="48CA7017"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Kohtuteenistujate ja prokuröride koolitused</w:t>
            </w:r>
          </w:p>
        </w:tc>
        <w:tc>
          <w:tcPr>
            <w:tcW w:w="2153" w:type="dxa"/>
          </w:tcPr>
          <w:p w14:paraId="193AEB0A"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 xml:space="preserve">R.3.12 Nende osalejate arv, kes peavad koolitust </w:t>
            </w:r>
            <w:r w:rsidRPr="00D2362C">
              <w:rPr>
                <w:rFonts w:ascii="Times New Roman" w:hAnsi="Times New Roman" w:cs="Times New Roman"/>
                <w:sz w:val="24"/>
                <w:szCs w:val="24"/>
              </w:rPr>
              <w:lastRenderedPageBreak/>
              <w:t>oma töö jaoks kasulikuks</w:t>
            </w:r>
          </w:p>
        </w:tc>
        <w:tc>
          <w:tcPr>
            <w:tcW w:w="992" w:type="dxa"/>
          </w:tcPr>
          <w:p w14:paraId="04579975"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lastRenderedPageBreak/>
              <w:t>arv</w:t>
            </w:r>
          </w:p>
        </w:tc>
        <w:tc>
          <w:tcPr>
            <w:tcW w:w="1134" w:type="dxa"/>
          </w:tcPr>
          <w:p w14:paraId="2FA6C12C"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196</w:t>
            </w:r>
          </w:p>
        </w:tc>
        <w:tc>
          <w:tcPr>
            <w:tcW w:w="3685" w:type="dxa"/>
          </w:tcPr>
          <w:p w14:paraId="2B4D7A25"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 xml:space="preserve">Osaleja - füüsiline isik, kes saab otseselt kasu. Selleks et teha kindlaks, kas osaleja peab koolitust </w:t>
            </w:r>
            <w:r w:rsidRPr="00D2362C">
              <w:rPr>
                <w:rFonts w:ascii="Times New Roman" w:hAnsi="Times New Roman" w:cs="Times New Roman"/>
                <w:sz w:val="24"/>
                <w:szCs w:val="24"/>
              </w:rPr>
              <w:lastRenderedPageBreak/>
              <w:t>kasulikuks, tuleb igalt osalejalt küsida tema arvamust.</w:t>
            </w:r>
          </w:p>
        </w:tc>
      </w:tr>
      <w:tr w:rsidR="00156D2C" w:rsidRPr="002F4411" w14:paraId="1DF992F1" w14:textId="77777777" w:rsidTr="00A475FB">
        <w:tc>
          <w:tcPr>
            <w:tcW w:w="2384" w:type="dxa"/>
            <w:vMerge/>
          </w:tcPr>
          <w:p w14:paraId="62AE4DB8" w14:textId="77777777" w:rsidR="00156D2C" w:rsidRPr="00D2362C" w:rsidRDefault="00156D2C" w:rsidP="00A475FB">
            <w:pPr>
              <w:rPr>
                <w:rFonts w:ascii="Times New Roman" w:hAnsi="Times New Roman" w:cs="Times New Roman"/>
                <w:sz w:val="24"/>
                <w:szCs w:val="24"/>
              </w:rPr>
            </w:pPr>
          </w:p>
        </w:tc>
        <w:tc>
          <w:tcPr>
            <w:tcW w:w="2153" w:type="dxa"/>
          </w:tcPr>
          <w:p w14:paraId="53E865C2"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R.3.13 Nende osalejate arv, kes teatavad kolm kuud pärast koolituse läbimist, et nad kasutavad koolituse käigus omandatud oskusi ja pädevust</w:t>
            </w:r>
          </w:p>
        </w:tc>
        <w:tc>
          <w:tcPr>
            <w:tcW w:w="992" w:type="dxa"/>
          </w:tcPr>
          <w:p w14:paraId="15949C1F"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arv</w:t>
            </w:r>
          </w:p>
        </w:tc>
        <w:tc>
          <w:tcPr>
            <w:tcW w:w="1134" w:type="dxa"/>
          </w:tcPr>
          <w:p w14:paraId="0136002C"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171</w:t>
            </w:r>
          </w:p>
        </w:tc>
        <w:tc>
          <w:tcPr>
            <w:tcW w:w="3685" w:type="dxa"/>
          </w:tcPr>
          <w:p w14:paraId="0FB14039"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Osaleja - füüsiline isik, kes saab otseselt kasu. Selleks et teha kindlaks, kas osaleja kasutab oskusi ja pädevusi, tuleb igalt osalejalt küsida tema arvamust.</w:t>
            </w:r>
          </w:p>
        </w:tc>
      </w:tr>
      <w:tr w:rsidR="00156D2C" w:rsidRPr="002F4411" w14:paraId="0E503299" w14:textId="77777777" w:rsidTr="00A475FB">
        <w:tc>
          <w:tcPr>
            <w:tcW w:w="2384" w:type="dxa"/>
            <w:vMerge w:val="restart"/>
          </w:tcPr>
          <w:p w14:paraId="0A86EA6E" w14:textId="77777777" w:rsidR="00156D2C" w:rsidRPr="00D2362C" w:rsidRDefault="00156D2C" w:rsidP="00A475FB">
            <w:pPr>
              <w:rPr>
                <w:rFonts w:ascii="Times New Roman" w:hAnsi="Times New Roman" w:cs="Times New Roman"/>
                <w:sz w:val="24"/>
                <w:szCs w:val="24"/>
              </w:rPr>
            </w:pPr>
            <w:r w:rsidRPr="00D2362C">
              <w:rPr>
                <w:rFonts w:ascii="Times New Roman" w:eastAsia="Times New Roman" w:hAnsi="Times New Roman" w:cs="Times New Roman"/>
                <w:color w:val="000000"/>
                <w:sz w:val="24"/>
                <w:szCs w:val="24"/>
                <w:lang w:eastAsia="et-EE"/>
              </w:rPr>
              <w:t>Demineerimisalased koolitused</w:t>
            </w:r>
          </w:p>
        </w:tc>
        <w:tc>
          <w:tcPr>
            <w:tcW w:w="2153" w:type="dxa"/>
          </w:tcPr>
          <w:p w14:paraId="74DC22A3"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R.3.12 Nende osalejate arv, kes peavad koolitust oma töö jaoks kasulikuks</w:t>
            </w:r>
          </w:p>
        </w:tc>
        <w:tc>
          <w:tcPr>
            <w:tcW w:w="992" w:type="dxa"/>
          </w:tcPr>
          <w:p w14:paraId="3C29B0E7"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arv</w:t>
            </w:r>
          </w:p>
        </w:tc>
        <w:tc>
          <w:tcPr>
            <w:tcW w:w="1134" w:type="dxa"/>
          </w:tcPr>
          <w:p w14:paraId="26745C85"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52</w:t>
            </w:r>
          </w:p>
        </w:tc>
        <w:tc>
          <w:tcPr>
            <w:tcW w:w="3685" w:type="dxa"/>
          </w:tcPr>
          <w:p w14:paraId="590E228C"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Osaleja - füüsiline isik, kes saab otseselt kasu. Selleks et teha kindlaks, kas osaleja peab koolitust kasulikuks, tuleb igalt osalejalt küsida tema arvamust.</w:t>
            </w:r>
          </w:p>
        </w:tc>
      </w:tr>
      <w:tr w:rsidR="00156D2C" w:rsidRPr="002F4411" w14:paraId="2241880F" w14:textId="77777777" w:rsidTr="00A475FB">
        <w:tc>
          <w:tcPr>
            <w:tcW w:w="2384" w:type="dxa"/>
            <w:vMerge/>
          </w:tcPr>
          <w:p w14:paraId="35B1D3FA" w14:textId="77777777" w:rsidR="00156D2C" w:rsidRPr="00D2362C" w:rsidRDefault="00156D2C" w:rsidP="00A475FB">
            <w:pPr>
              <w:rPr>
                <w:rFonts w:ascii="Times New Roman" w:eastAsia="Times New Roman" w:hAnsi="Times New Roman" w:cs="Times New Roman"/>
                <w:color w:val="000000"/>
                <w:sz w:val="24"/>
                <w:szCs w:val="24"/>
                <w:lang w:eastAsia="et-EE"/>
              </w:rPr>
            </w:pPr>
          </w:p>
        </w:tc>
        <w:tc>
          <w:tcPr>
            <w:tcW w:w="2153" w:type="dxa"/>
          </w:tcPr>
          <w:p w14:paraId="021DE0BC"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R.3.13 Nende osalejate arv, kes teatavad kolm kuud pärast koolituse läbimist, et nad kasutavad koolituse käigus omandatud oskusi ja pädevust</w:t>
            </w:r>
          </w:p>
        </w:tc>
        <w:tc>
          <w:tcPr>
            <w:tcW w:w="992" w:type="dxa"/>
          </w:tcPr>
          <w:p w14:paraId="4F4347A4"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arv</w:t>
            </w:r>
          </w:p>
        </w:tc>
        <w:tc>
          <w:tcPr>
            <w:tcW w:w="1134" w:type="dxa"/>
          </w:tcPr>
          <w:p w14:paraId="63203306"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52</w:t>
            </w:r>
          </w:p>
        </w:tc>
        <w:tc>
          <w:tcPr>
            <w:tcW w:w="3685" w:type="dxa"/>
          </w:tcPr>
          <w:p w14:paraId="655252DB"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Osaleja - füüsiline isik, kes saab otseselt kasu. Selleks et teha kindlaks, kas osaleja kasutab oskusi ja pädevusi, tuleb igalt osalejalt küsida tema arvamust.</w:t>
            </w:r>
          </w:p>
        </w:tc>
      </w:tr>
      <w:tr w:rsidR="00156D2C" w:rsidRPr="002F4411" w14:paraId="30C745AB" w14:textId="77777777" w:rsidTr="00A475FB">
        <w:trPr>
          <w:trHeight w:val="852"/>
        </w:trPr>
        <w:tc>
          <w:tcPr>
            <w:tcW w:w="2384" w:type="dxa"/>
            <w:vMerge w:val="restart"/>
          </w:tcPr>
          <w:p w14:paraId="470D5B86" w14:textId="77777777" w:rsidR="00156D2C" w:rsidRPr="00704D05"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704D05">
              <w:rPr>
                <w:rFonts w:ascii="Times New Roman" w:eastAsia="Times New Roman" w:hAnsi="Times New Roman" w:cs="Times New Roman"/>
                <w:color w:val="000000"/>
                <w:sz w:val="24"/>
                <w:szCs w:val="24"/>
                <w:lang w:eastAsia="et-EE"/>
              </w:rPr>
              <w:t>Sisekaitseakadeemia kompetentsikeskus</w:t>
            </w:r>
            <w:r w:rsidRPr="00704D05">
              <w:rPr>
                <w:rFonts w:ascii="Times New Roman" w:hAnsi="Times New Roman" w:cs="Times New Roman"/>
                <w:sz w:val="24"/>
                <w:szCs w:val="24"/>
              </w:rPr>
              <w:t xml:space="preserve"> </w:t>
            </w:r>
          </w:p>
        </w:tc>
        <w:tc>
          <w:tcPr>
            <w:tcW w:w="2153" w:type="dxa"/>
          </w:tcPr>
          <w:p w14:paraId="667D06BC"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R.3.12 Nende osalejate arv, kes peavad koolitust oma töö jaoks kasulikuks</w:t>
            </w:r>
          </w:p>
        </w:tc>
        <w:tc>
          <w:tcPr>
            <w:tcW w:w="992" w:type="dxa"/>
          </w:tcPr>
          <w:p w14:paraId="65783914"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arv</w:t>
            </w:r>
          </w:p>
        </w:tc>
        <w:tc>
          <w:tcPr>
            <w:tcW w:w="1134" w:type="dxa"/>
          </w:tcPr>
          <w:p w14:paraId="5032ABDA"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500</w:t>
            </w:r>
          </w:p>
        </w:tc>
        <w:tc>
          <w:tcPr>
            <w:tcW w:w="3685" w:type="dxa"/>
          </w:tcPr>
          <w:p w14:paraId="42F7A023"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Osaleja - füüsiline isik, kes saab otseselt kasu. Selleks et teha kindlaks, kas osaleja peab koolitust kasulikuks, tuleb igalt osalejalt küsida tema arvamust.</w:t>
            </w:r>
          </w:p>
        </w:tc>
      </w:tr>
      <w:tr w:rsidR="00156D2C" w:rsidRPr="002F4411" w14:paraId="7A3608E2" w14:textId="77777777" w:rsidTr="00A475FB">
        <w:trPr>
          <w:trHeight w:val="852"/>
        </w:trPr>
        <w:tc>
          <w:tcPr>
            <w:tcW w:w="2384" w:type="dxa"/>
            <w:vMerge/>
          </w:tcPr>
          <w:p w14:paraId="67C87AA0" w14:textId="77777777" w:rsidR="00156D2C" w:rsidRPr="00704D05"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lang w:eastAsia="et-EE"/>
              </w:rPr>
            </w:pPr>
          </w:p>
        </w:tc>
        <w:tc>
          <w:tcPr>
            <w:tcW w:w="2153" w:type="dxa"/>
          </w:tcPr>
          <w:p w14:paraId="11152D3C"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R.3.13 Nende osalejate arv, kes teatavad kolm kuud pärast koolituse läbimist, et nad kasutavad koolituse käigus omandatud oskusi ja pädevust</w:t>
            </w:r>
          </w:p>
        </w:tc>
        <w:tc>
          <w:tcPr>
            <w:tcW w:w="992" w:type="dxa"/>
          </w:tcPr>
          <w:p w14:paraId="747519DB"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arv</w:t>
            </w:r>
          </w:p>
        </w:tc>
        <w:tc>
          <w:tcPr>
            <w:tcW w:w="1134" w:type="dxa"/>
          </w:tcPr>
          <w:p w14:paraId="4B6DD634"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500</w:t>
            </w:r>
          </w:p>
        </w:tc>
        <w:tc>
          <w:tcPr>
            <w:tcW w:w="3685" w:type="dxa"/>
          </w:tcPr>
          <w:p w14:paraId="4FBF553E" w14:textId="77777777" w:rsidR="00156D2C" w:rsidRPr="00704D05" w:rsidRDefault="00156D2C" w:rsidP="00A475FB">
            <w:pPr>
              <w:rPr>
                <w:rFonts w:ascii="Times New Roman" w:hAnsi="Times New Roman" w:cs="Times New Roman"/>
                <w:sz w:val="24"/>
                <w:szCs w:val="24"/>
              </w:rPr>
            </w:pPr>
            <w:r w:rsidRPr="00704D05">
              <w:rPr>
                <w:rFonts w:ascii="Times New Roman" w:hAnsi="Times New Roman" w:cs="Times New Roman"/>
                <w:sz w:val="24"/>
                <w:szCs w:val="24"/>
              </w:rPr>
              <w:t>Osaleja - füüsiline isik, kes saab otseselt kasu. Selleks et teha kindlaks, kas osaleja kasutab oskusi ja pädevusi, tuleb igalt osalejalt küsida tema arvamust.</w:t>
            </w:r>
          </w:p>
        </w:tc>
      </w:tr>
    </w:tbl>
    <w:p w14:paraId="05FFAC62" w14:textId="77777777" w:rsidR="00156D2C" w:rsidRPr="002F4411" w:rsidRDefault="00156D2C" w:rsidP="00156D2C">
      <w:pPr>
        <w:spacing w:before="240" w:line="240" w:lineRule="auto"/>
        <w:jc w:val="both"/>
        <w:rPr>
          <w:rFonts w:ascii="Times New Roman" w:eastAsia="Times New Roman" w:hAnsi="Times New Roman" w:cs="Times New Roman"/>
          <w:i/>
          <w:color w:val="000000" w:themeColor="text1"/>
          <w:sz w:val="24"/>
          <w:szCs w:val="24"/>
        </w:rPr>
      </w:pPr>
    </w:p>
    <w:p w14:paraId="3C84DCD4" w14:textId="77777777" w:rsidR="00156D2C" w:rsidRPr="00464918" w:rsidRDefault="00156D2C" w:rsidP="00B3709A">
      <w:pPr>
        <w:pStyle w:val="ListParagraph"/>
        <w:numPr>
          <w:ilvl w:val="0"/>
          <w:numId w:val="38"/>
        </w:numPr>
        <w:spacing w:before="240" w:line="240" w:lineRule="auto"/>
        <w:ind w:left="567" w:hanging="567"/>
        <w:jc w:val="both"/>
        <w:rPr>
          <w:rFonts w:ascii="Times New Roman" w:eastAsia="Times New Roman" w:hAnsi="Times New Roman" w:cs="Times New Roman"/>
          <w:b/>
          <w:color w:val="000000" w:themeColor="text1"/>
          <w:sz w:val="24"/>
          <w:szCs w:val="24"/>
        </w:rPr>
      </w:pPr>
      <w:r w:rsidRPr="00464918">
        <w:rPr>
          <w:rFonts w:ascii="Times New Roman" w:eastAsia="Times New Roman" w:hAnsi="Times New Roman" w:cs="Times New Roman"/>
          <w:b/>
          <w:color w:val="000000" w:themeColor="text1"/>
          <w:sz w:val="24"/>
          <w:szCs w:val="24"/>
        </w:rPr>
        <w:t>Projektide eelarved</w:t>
      </w:r>
    </w:p>
    <w:tbl>
      <w:tblPr>
        <w:tblStyle w:val="TableGrid"/>
        <w:tblW w:w="10348" w:type="dxa"/>
        <w:tblInd w:w="-714" w:type="dxa"/>
        <w:tblLook w:val="04A0" w:firstRow="1" w:lastRow="0" w:firstColumn="1" w:lastColumn="0" w:noHBand="0" w:noVBand="1"/>
      </w:tblPr>
      <w:tblGrid>
        <w:gridCol w:w="3186"/>
        <w:gridCol w:w="1683"/>
        <w:gridCol w:w="2095"/>
        <w:gridCol w:w="1720"/>
        <w:gridCol w:w="1664"/>
      </w:tblGrid>
      <w:tr w:rsidR="00156D2C" w:rsidRPr="002F4411" w14:paraId="43D7625A" w14:textId="77777777" w:rsidTr="00A475FB">
        <w:tc>
          <w:tcPr>
            <w:tcW w:w="3438" w:type="dxa"/>
            <w:tcBorders>
              <w:bottom w:val="single" w:sz="4" w:space="0" w:color="auto"/>
            </w:tcBorders>
          </w:tcPr>
          <w:p w14:paraId="501897D1" w14:textId="77777777" w:rsidR="00156D2C" w:rsidRPr="00D2362C" w:rsidRDefault="00156D2C" w:rsidP="00A475FB">
            <w:pPr>
              <w:rPr>
                <w:rFonts w:ascii="Times New Roman" w:hAnsi="Times New Roman" w:cs="Times New Roman"/>
                <w:b/>
                <w:sz w:val="24"/>
                <w:szCs w:val="24"/>
              </w:rPr>
            </w:pPr>
            <w:bookmarkStart w:id="56" w:name="_Hlk124498784"/>
            <w:r w:rsidRPr="00D2362C">
              <w:rPr>
                <w:rFonts w:ascii="Times New Roman" w:hAnsi="Times New Roman" w:cs="Times New Roman"/>
                <w:b/>
                <w:sz w:val="24"/>
                <w:szCs w:val="24"/>
              </w:rPr>
              <w:t>Projekt</w:t>
            </w:r>
          </w:p>
        </w:tc>
        <w:tc>
          <w:tcPr>
            <w:tcW w:w="1732" w:type="dxa"/>
            <w:tcBorders>
              <w:top w:val="single" w:sz="4" w:space="0" w:color="auto"/>
              <w:left w:val="single" w:sz="4" w:space="0" w:color="auto"/>
              <w:bottom w:val="single" w:sz="4" w:space="0" w:color="auto"/>
              <w:right w:val="single" w:sz="4" w:space="0" w:color="auto"/>
            </w:tcBorders>
          </w:tcPr>
          <w:p w14:paraId="5A850EDB" w14:textId="77777777" w:rsidR="00156D2C" w:rsidRPr="00D2362C" w:rsidRDefault="00156D2C" w:rsidP="00A475FB">
            <w:pPr>
              <w:autoSpaceDE w:val="0"/>
              <w:autoSpaceDN w:val="0"/>
              <w:adjustRightInd w:val="0"/>
              <w:jc w:val="both"/>
              <w:rPr>
                <w:rFonts w:ascii="Times New Roman" w:eastAsia="Times New Roman" w:hAnsi="Times New Roman" w:cs="Times New Roman"/>
                <w:color w:val="000000" w:themeColor="text1"/>
                <w:sz w:val="24"/>
                <w:szCs w:val="24"/>
              </w:rPr>
            </w:pPr>
            <w:r w:rsidRPr="00D2362C">
              <w:rPr>
                <w:rFonts w:ascii="Times New Roman" w:eastAsia="Times New Roman" w:hAnsi="Times New Roman" w:cs="Times New Roman"/>
                <w:b/>
                <w:bCs/>
                <w:color w:val="000000" w:themeColor="text1"/>
                <w:sz w:val="24"/>
                <w:szCs w:val="24"/>
              </w:rPr>
              <w:t>ISF toetus (75% abikõlblikest kuludest) EUR</w:t>
            </w:r>
          </w:p>
        </w:tc>
        <w:tc>
          <w:tcPr>
            <w:tcW w:w="2125" w:type="dxa"/>
            <w:tcBorders>
              <w:top w:val="single" w:sz="4" w:space="0" w:color="auto"/>
              <w:left w:val="single" w:sz="4" w:space="0" w:color="auto"/>
              <w:bottom w:val="single" w:sz="4" w:space="0" w:color="auto"/>
              <w:right w:val="single" w:sz="4" w:space="0" w:color="auto"/>
            </w:tcBorders>
          </w:tcPr>
          <w:p w14:paraId="3D97D0E9" w14:textId="77777777" w:rsidR="00156D2C" w:rsidRPr="00D2362C" w:rsidRDefault="00156D2C" w:rsidP="00A475FB">
            <w:pPr>
              <w:autoSpaceDE w:val="0"/>
              <w:autoSpaceDN w:val="0"/>
              <w:adjustRightInd w:val="0"/>
              <w:jc w:val="both"/>
              <w:rPr>
                <w:rFonts w:ascii="Times New Roman" w:eastAsia="Times New Roman" w:hAnsi="Times New Roman" w:cs="Times New Roman"/>
                <w:color w:val="000000" w:themeColor="text1"/>
                <w:sz w:val="24"/>
                <w:szCs w:val="24"/>
              </w:rPr>
            </w:pPr>
            <w:r w:rsidRPr="00D2362C">
              <w:rPr>
                <w:rFonts w:ascii="Times New Roman" w:eastAsia="Times New Roman" w:hAnsi="Times New Roman" w:cs="Times New Roman"/>
                <w:b/>
                <w:bCs/>
                <w:color w:val="000000" w:themeColor="text1"/>
                <w:sz w:val="24"/>
                <w:szCs w:val="24"/>
              </w:rPr>
              <w:t>Riiklik kaasfinantseering (25%</w:t>
            </w:r>
            <w:r>
              <w:rPr>
                <w:rFonts w:ascii="Times New Roman" w:eastAsia="Times New Roman" w:hAnsi="Times New Roman" w:cs="Times New Roman"/>
                <w:b/>
                <w:bCs/>
                <w:color w:val="000000" w:themeColor="text1"/>
                <w:sz w:val="24"/>
                <w:szCs w:val="24"/>
              </w:rPr>
              <w:t xml:space="preserve"> </w:t>
            </w:r>
            <w:r w:rsidRPr="00D2362C">
              <w:rPr>
                <w:rFonts w:ascii="Times New Roman" w:eastAsia="Times New Roman" w:hAnsi="Times New Roman" w:cs="Times New Roman"/>
                <w:b/>
                <w:bCs/>
                <w:color w:val="000000" w:themeColor="text1"/>
                <w:sz w:val="24"/>
                <w:szCs w:val="24"/>
              </w:rPr>
              <w:t>abikõlblikest kuludest) EUR</w:t>
            </w:r>
          </w:p>
        </w:tc>
        <w:tc>
          <w:tcPr>
            <w:tcW w:w="1257" w:type="dxa"/>
            <w:tcBorders>
              <w:top w:val="single" w:sz="4" w:space="0" w:color="auto"/>
              <w:left w:val="single" w:sz="4" w:space="0" w:color="auto"/>
              <w:bottom w:val="single" w:sz="4" w:space="0" w:color="auto"/>
              <w:right w:val="single" w:sz="4" w:space="0" w:color="auto"/>
            </w:tcBorders>
          </w:tcPr>
          <w:p w14:paraId="04363CF6" w14:textId="77777777" w:rsidR="00156D2C" w:rsidRPr="00D2362C" w:rsidRDefault="00156D2C" w:rsidP="00A475FB">
            <w:pPr>
              <w:autoSpaceDE w:val="0"/>
              <w:autoSpaceDN w:val="0"/>
              <w:adjustRightInd w:val="0"/>
              <w:rPr>
                <w:rFonts w:ascii="Times New Roman" w:eastAsia="Times New Roman" w:hAnsi="Times New Roman" w:cs="Times New Roman"/>
                <w:b/>
                <w:bCs/>
                <w:color w:val="000000" w:themeColor="text1"/>
                <w:sz w:val="24"/>
                <w:szCs w:val="24"/>
              </w:rPr>
            </w:pPr>
            <w:r w:rsidRPr="00D2362C">
              <w:rPr>
                <w:rFonts w:ascii="Times New Roman" w:eastAsia="Times New Roman" w:hAnsi="Times New Roman" w:cs="Times New Roman"/>
                <w:b/>
                <w:bCs/>
                <w:color w:val="000000" w:themeColor="text1"/>
                <w:sz w:val="24"/>
                <w:szCs w:val="24"/>
              </w:rPr>
              <w:t>Kokku</w:t>
            </w:r>
          </w:p>
          <w:p w14:paraId="2FCD5354" w14:textId="215CC8D8" w:rsidR="00156D2C" w:rsidRPr="00D2362C" w:rsidRDefault="00156D2C" w:rsidP="00A475FB">
            <w:pPr>
              <w:autoSpaceDE w:val="0"/>
              <w:autoSpaceDN w:val="0"/>
              <w:adjustRightInd w:val="0"/>
              <w:jc w:val="both"/>
              <w:rPr>
                <w:rFonts w:ascii="Times New Roman" w:eastAsia="Times New Roman" w:hAnsi="Times New Roman" w:cs="Times New Roman"/>
                <w:b/>
                <w:color w:val="000000" w:themeColor="text1"/>
                <w:sz w:val="24"/>
                <w:szCs w:val="24"/>
              </w:rPr>
            </w:pPr>
            <w:r w:rsidRPr="00D2362C">
              <w:rPr>
                <w:rFonts w:ascii="Times New Roman" w:eastAsia="Times New Roman" w:hAnsi="Times New Roman" w:cs="Times New Roman"/>
                <w:b/>
                <w:color w:val="000000" w:themeColor="text1"/>
                <w:sz w:val="24"/>
                <w:szCs w:val="24"/>
              </w:rPr>
              <w:t>EUR</w:t>
            </w:r>
            <w:r w:rsidR="00DB2610">
              <w:rPr>
                <w:rFonts w:ascii="Times New Roman" w:eastAsia="Times New Roman" w:hAnsi="Times New Roman" w:cs="Times New Roman"/>
                <w:b/>
                <w:color w:val="000000" w:themeColor="text1"/>
                <w:sz w:val="24"/>
                <w:szCs w:val="24"/>
              </w:rPr>
              <w:t xml:space="preserve"> (koos käibemaksuga)</w:t>
            </w:r>
          </w:p>
        </w:tc>
        <w:tc>
          <w:tcPr>
            <w:tcW w:w="1796" w:type="dxa"/>
            <w:tcBorders>
              <w:top w:val="single" w:sz="4" w:space="0" w:color="auto"/>
              <w:left w:val="single" w:sz="4" w:space="0" w:color="auto"/>
              <w:bottom w:val="single" w:sz="4" w:space="0" w:color="auto"/>
              <w:right w:val="single" w:sz="4" w:space="0" w:color="auto"/>
            </w:tcBorders>
          </w:tcPr>
          <w:p w14:paraId="73028C90" w14:textId="77777777" w:rsidR="00156D2C" w:rsidRPr="00D2362C" w:rsidRDefault="00156D2C" w:rsidP="00A475FB">
            <w:pPr>
              <w:autoSpaceDE w:val="0"/>
              <w:autoSpaceDN w:val="0"/>
              <w:adjustRightInd w:val="0"/>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Kaudsete kulude määr (% otsestest kuludest)</w:t>
            </w:r>
          </w:p>
        </w:tc>
      </w:tr>
      <w:tr w:rsidR="00156D2C" w:rsidRPr="002F4411" w14:paraId="2E56EDC2" w14:textId="77777777" w:rsidTr="00A475FB">
        <w:tc>
          <w:tcPr>
            <w:tcW w:w="3438" w:type="dxa"/>
            <w:tcBorders>
              <w:top w:val="single" w:sz="4" w:space="0" w:color="auto"/>
              <w:bottom w:val="single" w:sz="4" w:space="0" w:color="auto"/>
              <w:right w:val="single" w:sz="4" w:space="0" w:color="auto"/>
            </w:tcBorders>
          </w:tcPr>
          <w:p w14:paraId="38E50238" w14:textId="77777777" w:rsidR="00156D2C" w:rsidRPr="00D2362C"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2362C">
              <w:rPr>
                <w:rFonts w:ascii="Times New Roman" w:hAnsi="Times New Roman" w:cs="Times New Roman"/>
                <w:sz w:val="24"/>
                <w:szCs w:val="24"/>
              </w:rPr>
              <w:t xml:space="preserve">Raske peitkuritegevuse ennetamine </w:t>
            </w:r>
          </w:p>
        </w:tc>
        <w:tc>
          <w:tcPr>
            <w:tcW w:w="1732" w:type="dxa"/>
            <w:tcBorders>
              <w:top w:val="single" w:sz="4" w:space="0" w:color="auto"/>
              <w:left w:val="single" w:sz="4" w:space="0" w:color="auto"/>
              <w:bottom w:val="single" w:sz="4" w:space="0" w:color="auto"/>
              <w:right w:val="single" w:sz="4" w:space="0" w:color="auto"/>
            </w:tcBorders>
            <w:shd w:val="clear" w:color="auto" w:fill="auto"/>
            <w:vAlign w:val="center"/>
          </w:tcPr>
          <w:p w14:paraId="4492EAEC"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382 500</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534B2BA3"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127 500</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05D5E622"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510 000</w:t>
            </w:r>
          </w:p>
        </w:tc>
        <w:tc>
          <w:tcPr>
            <w:tcW w:w="1796" w:type="dxa"/>
            <w:tcBorders>
              <w:top w:val="single" w:sz="4" w:space="0" w:color="auto"/>
              <w:left w:val="single" w:sz="4" w:space="0" w:color="auto"/>
              <w:bottom w:val="single" w:sz="4" w:space="0" w:color="auto"/>
              <w:right w:val="single" w:sz="4" w:space="0" w:color="auto"/>
            </w:tcBorders>
            <w:vAlign w:val="center"/>
          </w:tcPr>
          <w:p w14:paraId="79EA58A0" w14:textId="77777777" w:rsidR="00156D2C" w:rsidRPr="00D2362C" w:rsidRDefault="00156D2C" w:rsidP="00A475FB">
            <w:pPr>
              <w:jc w:val="right"/>
              <w:rPr>
                <w:rFonts w:ascii="Times New Roman" w:hAnsi="Times New Roman" w:cs="Times New Roman"/>
                <w:color w:val="000000"/>
                <w:sz w:val="24"/>
                <w:szCs w:val="24"/>
              </w:rPr>
            </w:pPr>
            <w:r>
              <w:rPr>
                <w:rFonts w:ascii="Times New Roman" w:hAnsi="Times New Roman" w:cs="Times New Roman"/>
                <w:color w:val="000000"/>
                <w:sz w:val="24"/>
                <w:szCs w:val="24"/>
              </w:rPr>
              <w:t>0%</w:t>
            </w:r>
          </w:p>
        </w:tc>
      </w:tr>
      <w:bookmarkEnd w:id="56"/>
      <w:tr w:rsidR="00156D2C" w:rsidRPr="002F4411" w14:paraId="69B3AED6" w14:textId="77777777" w:rsidTr="00A475FB">
        <w:tc>
          <w:tcPr>
            <w:tcW w:w="3438" w:type="dxa"/>
            <w:tcBorders>
              <w:top w:val="single" w:sz="4" w:space="0" w:color="auto"/>
              <w:bottom w:val="single" w:sz="4" w:space="0" w:color="auto"/>
              <w:right w:val="single" w:sz="4" w:space="0" w:color="auto"/>
            </w:tcBorders>
          </w:tcPr>
          <w:p w14:paraId="57EBFA3A"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t>Kohtuteenistujate ja prokuröride koolitused</w:t>
            </w:r>
          </w:p>
        </w:tc>
        <w:tc>
          <w:tcPr>
            <w:tcW w:w="1732" w:type="dxa"/>
            <w:tcBorders>
              <w:top w:val="single" w:sz="4" w:space="0" w:color="auto"/>
              <w:left w:val="single" w:sz="4" w:space="0" w:color="auto"/>
              <w:bottom w:val="single" w:sz="4" w:space="0" w:color="auto"/>
              <w:right w:val="single" w:sz="4" w:space="0" w:color="auto"/>
            </w:tcBorders>
            <w:shd w:val="clear" w:color="auto" w:fill="auto"/>
            <w:vAlign w:val="center"/>
          </w:tcPr>
          <w:p w14:paraId="12EB593E"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225 000</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69CB4EA7"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75 000</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3795402C"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300 000</w:t>
            </w:r>
          </w:p>
        </w:tc>
        <w:tc>
          <w:tcPr>
            <w:tcW w:w="1796" w:type="dxa"/>
            <w:tcBorders>
              <w:top w:val="single" w:sz="4" w:space="0" w:color="auto"/>
              <w:left w:val="single" w:sz="4" w:space="0" w:color="auto"/>
              <w:bottom w:val="single" w:sz="4" w:space="0" w:color="auto"/>
              <w:right w:val="single" w:sz="4" w:space="0" w:color="auto"/>
            </w:tcBorders>
            <w:vAlign w:val="center"/>
          </w:tcPr>
          <w:p w14:paraId="73CBBA36" w14:textId="77777777" w:rsidR="00156D2C" w:rsidRPr="00D2362C" w:rsidRDefault="00156D2C" w:rsidP="00A475FB">
            <w:pPr>
              <w:jc w:val="right"/>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156D2C" w:rsidRPr="002F4411" w14:paraId="51AE0DEA" w14:textId="77777777" w:rsidTr="00A475FB">
        <w:trPr>
          <w:trHeight w:val="670"/>
        </w:trPr>
        <w:tc>
          <w:tcPr>
            <w:tcW w:w="3438" w:type="dxa"/>
            <w:tcBorders>
              <w:top w:val="single" w:sz="4" w:space="0" w:color="auto"/>
              <w:bottom w:val="single" w:sz="4" w:space="0" w:color="auto"/>
              <w:right w:val="single" w:sz="4" w:space="0" w:color="auto"/>
            </w:tcBorders>
          </w:tcPr>
          <w:p w14:paraId="2D474673" w14:textId="77777777" w:rsidR="00156D2C" w:rsidRPr="00D2362C"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2362C">
              <w:rPr>
                <w:rFonts w:ascii="Times New Roman" w:hAnsi="Times New Roman" w:cs="Times New Roman"/>
                <w:sz w:val="24"/>
                <w:szCs w:val="24"/>
              </w:rPr>
              <w:t>Laste seksuaalse väärkohtlemise ohvriks langemise ennetamine veebis</w:t>
            </w:r>
          </w:p>
        </w:tc>
        <w:tc>
          <w:tcPr>
            <w:tcW w:w="1732" w:type="dxa"/>
            <w:tcBorders>
              <w:top w:val="single" w:sz="4" w:space="0" w:color="auto"/>
              <w:left w:val="single" w:sz="4" w:space="0" w:color="auto"/>
              <w:bottom w:val="single" w:sz="4" w:space="0" w:color="auto"/>
              <w:right w:val="single" w:sz="4" w:space="0" w:color="auto"/>
            </w:tcBorders>
            <w:shd w:val="clear" w:color="auto" w:fill="auto"/>
            <w:vAlign w:val="center"/>
          </w:tcPr>
          <w:p w14:paraId="2266632D"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562 500</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4CF76E11"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187 500</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4B466F45"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750 000</w:t>
            </w:r>
          </w:p>
        </w:tc>
        <w:tc>
          <w:tcPr>
            <w:tcW w:w="1796" w:type="dxa"/>
            <w:tcBorders>
              <w:top w:val="single" w:sz="4" w:space="0" w:color="auto"/>
              <w:left w:val="single" w:sz="4" w:space="0" w:color="auto"/>
              <w:bottom w:val="single" w:sz="4" w:space="0" w:color="auto"/>
              <w:right w:val="single" w:sz="4" w:space="0" w:color="auto"/>
            </w:tcBorders>
            <w:vAlign w:val="center"/>
          </w:tcPr>
          <w:p w14:paraId="682795E3" w14:textId="77777777" w:rsidR="00156D2C" w:rsidRPr="00D2362C" w:rsidRDefault="00156D2C" w:rsidP="00A475FB">
            <w:pPr>
              <w:jc w:val="right"/>
              <w:rPr>
                <w:rFonts w:ascii="Times New Roman" w:hAnsi="Times New Roman" w:cs="Times New Roman"/>
                <w:color w:val="000000"/>
                <w:sz w:val="24"/>
                <w:szCs w:val="24"/>
              </w:rPr>
            </w:pPr>
            <w:r>
              <w:rPr>
                <w:rFonts w:ascii="Times New Roman" w:hAnsi="Times New Roman" w:cs="Times New Roman"/>
                <w:color w:val="000000"/>
                <w:sz w:val="24"/>
                <w:szCs w:val="24"/>
              </w:rPr>
              <w:t>3,1%</w:t>
            </w:r>
          </w:p>
        </w:tc>
      </w:tr>
      <w:tr w:rsidR="00156D2C" w:rsidRPr="002F4411" w14:paraId="7FDDFEBD" w14:textId="77777777" w:rsidTr="00A475FB">
        <w:tc>
          <w:tcPr>
            <w:tcW w:w="3438" w:type="dxa"/>
            <w:tcBorders>
              <w:top w:val="single" w:sz="4" w:space="0" w:color="auto"/>
              <w:bottom w:val="single" w:sz="4" w:space="0" w:color="auto"/>
              <w:right w:val="single" w:sz="4" w:space="0" w:color="auto"/>
            </w:tcBorders>
          </w:tcPr>
          <w:p w14:paraId="1D58ABCB" w14:textId="77777777" w:rsidR="00156D2C" w:rsidRPr="00D2362C" w:rsidRDefault="00156D2C" w:rsidP="00A475FB">
            <w:pPr>
              <w:rPr>
                <w:rFonts w:ascii="Times New Roman" w:hAnsi="Times New Roman" w:cs="Times New Roman"/>
                <w:sz w:val="24"/>
                <w:szCs w:val="24"/>
              </w:rPr>
            </w:pPr>
            <w:r w:rsidRPr="00D2362C">
              <w:rPr>
                <w:rFonts w:ascii="Times New Roman" w:hAnsi="Times New Roman" w:cs="Times New Roman"/>
                <w:sz w:val="24"/>
                <w:szCs w:val="24"/>
              </w:rPr>
              <w:lastRenderedPageBreak/>
              <w:t>Demineerimisalased koolitused</w:t>
            </w:r>
          </w:p>
        </w:tc>
        <w:tc>
          <w:tcPr>
            <w:tcW w:w="1732" w:type="dxa"/>
            <w:tcBorders>
              <w:top w:val="single" w:sz="4" w:space="0" w:color="auto"/>
              <w:left w:val="single" w:sz="4" w:space="0" w:color="auto"/>
              <w:bottom w:val="single" w:sz="4" w:space="0" w:color="auto"/>
              <w:right w:val="single" w:sz="4" w:space="0" w:color="auto"/>
            </w:tcBorders>
            <w:shd w:val="clear" w:color="auto" w:fill="auto"/>
            <w:vAlign w:val="center"/>
          </w:tcPr>
          <w:p w14:paraId="6DC33FCB"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525 000</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76733FA9"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175 000</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3E5E2C68" w14:textId="77777777" w:rsidR="00156D2C" w:rsidRPr="00D2362C" w:rsidRDefault="00156D2C" w:rsidP="00A475FB">
            <w:pPr>
              <w:jc w:val="right"/>
              <w:rPr>
                <w:rFonts w:ascii="Times New Roman" w:hAnsi="Times New Roman" w:cs="Times New Roman"/>
                <w:color w:val="000000"/>
                <w:sz w:val="24"/>
                <w:szCs w:val="24"/>
              </w:rPr>
            </w:pPr>
            <w:r w:rsidRPr="00D2362C">
              <w:rPr>
                <w:rFonts w:ascii="Times New Roman" w:hAnsi="Times New Roman" w:cs="Times New Roman"/>
                <w:color w:val="000000"/>
                <w:sz w:val="24"/>
                <w:szCs w:val="24"/>
              </w:rPr>
              <w:t>700 000</w:t>
            </w:r>
          </w:p>
        </w:tc>
        <w:tc>
          <w:tcPr>
            <w:tcW w:w="1796" w:type="dxa"/>
            <w:tcBorders>
              <w:top w:val="single" w:sz="4" w:space="0" w:color="auto"/>
              <w:left w:val="single" w:sz="4" w:space="0" w:color="auto"/>
              <w:bottom w:val="single" w:sz="4" w:space="0" w:color="auto"/>
              <w:right w:val="single" w:sz="4" w:space="0" w:color="auto"/>
            </w:tcBorders>
            <w:vAlign w:val="center"/>
          </w:tcPr>
          <w:p w14:paraId="3DDA6EEB" w14:textId="77777777" w:rsidR="00156D2C" w:rsidRPr="00D2362C" w:rsidRDefault="00156D2C" w:rsidP="00A475FB">
            <w:pPr>
              <w:jc w:val="right"/>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156D2C" w:rsidRPr="00322875" w14:paraId="37626BA1" w14:textId="77777777" w:rsidTr="00A475FB">
        <w:trPr>
          <w:trHeight w:val="852"/>
        </w:trPr>
        <w:tc>
          <w:tcPr>
            <w:tcW w:w="3438" w:type="dxa"/>
            <w:tcBorders>
              <w:top w:val="single" w:sz="4" w:space="0" w:color="auto"/>
              <w:bottom w:val="single" w:sz="4" w:space="0" w:color="auto"/>
              <w:right w:val="single" w:sz="4" w:space="0" w:color="auto"/>
            </w:tcBorders>
          </w:tcPr>
          <w:p w14:paraId="0282A2E8" w14:textId="77777777" w:rsidR="00156D2C" w:rsidRPr="00704D05" w:rsidRDefault="00156D2C" w:rsidP="00A47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704D05">
              <w:rPr>
                <w:rFonts w:ascii="Times New Roman" w:hAnsi="Times New Roman" w:cs="Times New Roman"/>
                <w:sz w:val="24"/>
                <w:szCs w:val="24"/>
              </w:rPr>
              <w:t>Sisekaitseakadeemia kompetentsikeskus</w:t>
            </w:r>
          </w:p>
          <w:p w14:paraId="68B056B3" w14:textId="77777777" w:rsidR="00156D2C" w:rsidRPr="00704D05" w:rsidRDefault="00156D2C" w:rsidP="00A475FB">
            <w:pPr>
              <w:jc w:val="center"/>
              <w:rPr>
                <w:rFonts w:ascii="Times New Roman" w:hAnsi="Times New Roman" w:cs="Times New Roman"/>
                <w:sz w:val="24"/>
                <w:szCs w:val="24"/>
              </w:rPr>
            </w:pPr>
          </w:p>
        </w:tc>
        <w:tc>
          <w:tcPr>
            <w:tcW w:w="1732" w:type="dxa"/>
            <w:tcBorders>
              <w:top w:val="single" w:sz="4" w:space="0" w:color="auto"/>
              <w:left w:val="single" w:sz="4" w:space="0" w:color="auto"/>
              <w:bottom w:val="single" w:sz="4" w:space="0" w:color="auto"/>
              <w:right w:val="single" w:sz="4" w:space="0" w:color="auto"/>
            </w:tcBorders>
            <w:shd w:val="clear" w:color="auto" w:fill="auto"/>
            <w:vAlign w:val="center"/>
          </w:tcPr>
          <w:p w14:paraId="4FFB089D" w14:textId="77777777" w:rsidR="00156D2C" w:rsidRPr="00704D05" w:rsidRDefault="00156D2C" w:rsidP="00A475FB">
            <w:pPr>
              <w:jc w:val="right"/>
              <w:rPr>
                <w:rFonts w:ascii="Times New Roman" w:hAnsi="Times New Roman" w:cs="Times New Roman"/>
                <w:color w:val="000000"/>
                <w:sz w:val="24"/>
                <w:szCs w:val="24"/>
              </w:rPr>
            </w:pPr>
            <w:r w:rsidRPr="00704D05">
              <w:rPr>
                <w:rFonts w:ascii="Times New Roman" w:hAnsi="Times New Roman" w:cs="Times New Roman"/>
                <w:color w:val="000000"/>
                <w:sz w:val="24"/>
                <w:szCs w:val="24"/>
              </w:rPr>
              <w:t>750 000</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6C865BFA" w14:textId="77777777" w:rsidR="00156D2C" w:rsidRPr="00704D05" w:rsidRDefault="00156D2C" w:rsidP="00A475FB">
            <w:pPr>
              <w:jc w:val="right"/>
              <w:rPr>
                <w:rFonts w:ascii="Times New Roman" w:hAnsi="Times New Roman" w:cs="Times New Roman"/>
                <w:color w:val="000000"/>
                <w:sz w:val="24"/>
                <w:szCs w:val="24"/>
              </w:rPr>
            </w:pPr>
            <w:r w:rsidRPr="00704D05">
              <w:rPr>
                <w:rFonts w:ascii="Times New Roman" w:hAnsi="Times New Roman" w:cs="Times New Roman"/>
                <w:color w:val="000000"/>
                <w:sz w:val="24"/>
                <w:szCs w:val="24"/>
              </w:rPr>
              <w:t>250 000</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79838A11" w14:textId="77777777" w:rsidR="00156D2C" w:rsidRPr="00704D05" w:rsidRDefault="00156D2C" w:rsidP="00A475FB">
            <w:pPr>
              <w:jc w:val="right"/>
              <w:rPr>
                <w:rFonts w:ascii="Times New Roman" w:hAnsi="Times New Roman" w:cs="Times New Roman"/>
                <w:color w:val="000000"/>
                <w:sz w:val="24"/>
                <w:szCs w:val="24"/>
              </w:rPr>
            </w:pPr>
            <w:r w:rsidRPr="00704D05">
              <w:rPr>
                <w:rFonts w:ascii="Times New Roman" w:hAnsi="Times New Roman" w:cs="Times New Roman"/>
                <w:color w:val="000000"/>
                <w:sz w:val="24"/>
                <w:szCs w:val="24"/>
              </w:rPr>
              <w:t>1 000 000</w:t>
            </w:r>
          </w:p>
        </w:tc>
        <w:tc>
          <w:tcPr>
            <w:tcW w:w="1796" w:type="dxa"/>
            <w:tcBorders>
              <w:top w:val="single" w:sz="4" w:space="0" w:color="auto"/>
              <w:left w:val="single" w:sz="4" w:space="0" w:color="auto"/>
              <w:bottom w:val="single" w:sz="4" w:space="0" w:color="auto"/>
              <w:right w:val="single" w:sz="4" w:space="0" w:color="auto"/>
            </w:tcBorders>
            <w:vAlign w:val="center"/>
          </w:tcPr>
          <w:p w14:paraId="46549EF1" w14:textId="77777777" w:rsidR="00156D2C" w:rsidRPr="00704D05" w:rsidRDefault="00156D2C" w:rsidP="00A475FB">
            <w:pPr>
              <w:jc w:val="right"/>
              <w:rPr>
                <w:rFonts w:ascii="Times New Roman" w:hAnsi="Times New Roman" w:cs="Times New Roman"/>
                <w:color w:val="000000"/>
                <w:sz w:val="24"/>
                <w:szCs w:val="24"/>
              </w:rPr>
            </w:pPr>
            <w:r w:rsidRPr="00704D05">
              <w:rPr>
                <w:rFonts w:ascii="Times New Roman" w:hAnsi="Times New Roman" w:cs="Times New Roman"/>
                <w:color w:val="000000"/>
                <w:sz w:val="24"/>
                <w:szCs w:val="24"/>
              </w:rPr>
              <w:t>7%</w:t>
            </w:r>
          </w:p>
        </w:tc>
      </w:tr>
    </w:tbl>
    <w:p w14:paraId="55C7BE6D" w14:textId="77777777" w:rsidR="00156D2C" w:rsidRPr="002F4411" w:rsidRDefault="00156D2C" w:rsidP="00156D2C">
      <w:pPr>
        <w:pStyle w:val="ListParagraph"/>
        <w:spacing w:before="240" w:line="240" w:lineRule="auto"/>
        <w:ind w:left="284"/>
        <w:jc w:val="both"/>
        <w:rPr>
          <w:rFonts w:ascii="Times New Roman" w:eastAsia="Times New Roman" w:hAnsi="Times New Roman" w:cs="Times New Roman"/>
          <w:i/>
          <w:color w:val="000000" w:themeColor="text1"/>
          <w:sz w:val="24"/>
          <w:szCs w:val="24"/>
        </w:rPr>
      </w:pPr>
    </w:p>
    <w:p w14:paraId="6AE14B9D" w14:textId="77777777" w:rsidR="00156D2C" w:rsidRPr="00464918" w:rsidRDefault="00156D2C" w:rsidP="00156D2C">
      <w:pPr>
        <w:pStyle w:val="ListParagraph"/>
        <w:numPr>
          <w:ilvl w:val="0"/>
          <w:numId w:val="38"/>
        </w:numPr>
        <w:spacing w:after="0" w:line="240" w:lineRule="auto"/>
        <w:ind w:left="567" w:hanging="567"/>
        <w:jc w:val="both"/>
        <w:rPr>
          <w:rFonts w:ascii="Times New Roman" w:eastAsia="Times New Roman" w:hAnsi="Times New Roman" w:cs="Times New Roman"/>
          <w:color w:val="000000" w:themeColor="text1"/>
          <w:sz w:val="24"/>
          <w:szCs w:val="24"/>
        </w:rPr>
      </w:pPr>
      <w:r w:rsidRPr="00464918">
        <w:rPr>
          <w:rFonts w:ascii="Times New Roman" w:eastAsia="Times New Roman" w:hAnsi="Times New Roman" w:cs="Times New Roman"/>
          <w:b/>
          <w:color w:val="000000" w:themeColor="text1"/>
          <w:sz w:val="24"/>
          <w:szCs w:val="24"/>
        </w:rPr>
        <w:t>Korraldusasutus, rakendusasutus, rakendusüksus</w:t>
      </w:r>
    </w:p>
    <w:p w14:paraId="601EB514" w14:textId="77777777" w:rsidR="00156D2C" w:rsidRDefault="00156D2C" w:rsidP="00156D2C">
      <w:pPr>
        <w:spacing w:after="0" w:line="240" w:lineRule="auto"/>
        <w:ind w:left="567"/>
        <w:contextualSpacing/>
        <w:jc w:val="both"/>
        <w:rPr>
          <w:rFonts w:ascii="Times New Roman" w:eastAsia="Times New Roman" w:hAnsi="Times New Roman" w:cs="Times New Roman"/>
          <w:iCs/>
          <w:color w:val="000000" w:themeColor="text1"/>
          <w:sz w:val="24"/>
          <w:szCs w:val="24"/>
        </w:rPr>
      </w:pPr>
      <w:r w:rsidRPr="002F4411">
        <w:rPr>
          <w:rFonts w:ascii="Times New Roman" w:eastAsia="Times New Roman" w:hAnsi="Times New Roman" w:cs="Times New Roman"/>
          <w:iCs/>
          <w:color w:val="000000" w:themeColor="text1"/>
          <w:sz w:val="24"/>
          <w:szCs w:val="24"/>
        </w:rPr>
        <w:t>Korraldusasutuse, rakendusasutuse ja rakendusüksuse ülesandeid täidab Siseministeerium</w:t>
      </w:r>
      <w:r>
        <w:rPr>
          <w:rFonts w:ascii="Times New Roman" w:eastAsia="Times New Roman" w:hAnsi="Times New Roman" w:cs="Times New Roman"/>
          <w:iCs/>
          <w:color w:val="000000" w:themeColor="text1"/>
          <w:sz w:val="24"/>
          <w:szCs w:val="24"/>
        </w:rPr>
        <w:t xml:space="preserve"> (edaspidi </w:t>
      </w:r>
      <w:r w:rsidRPr="00732E40">
        <w:rPr>
          <w:rFonts w:ascii="Times New Roman" w:eastAsia="Times New Roman" w:hAnsi="Times New Roman" w:cs="Times New Roman"/>
          <w:i/>
          <w:color w:val="000000" w:themeColor="text1"/>
          <w:sz w:val="24"/>
          <w:szCs w:val="24"/>
        </w:rPr>
        <w:t>SiM</w:t>
      </w:r>
      <w:r>
        <w:rPr>
          <w:rFonts w:ascii="Times New Roman" w:eastAsia="Times New Roman" w:hAnsi="Times New Roman" w:cs="Times New Roman"/>
          <w:iCs/>
          <w:color w:val="000000" w:themeColor="text1"/>
          <w:sz w:val="24"/>
          <w:szCs w:val="24"/>
        </w:rPr>
        <w:t>)</w:t>
      </w:r>
      <w:r w:rsidRPr="002F4411">
        <w:rPr>
          <w:rFonts w:ascii="Times New Roman" w:eastAsia="Times New Roman" w:hAnsi="Times New Roman" w:cs="Times New Roman"/>
          <w:iCs/>
          <w:color w:val="000000" w:themeColor="text1"/>
          <w:sz w:val="24"/>
          <w:szCs w:val="24"/>
        </w:rPr>
        <w:t>. Ülesandeid ei delegeerita.</w:t>
      </w:r>
    </w:p>
    <w:p w14:paraId="1515A19A" w14:textId="77777777" w:rsidR="00156D2C" w:rsidRDefault="00156D2C" w:rsidP="00156D2C">
      <w:pPr>
        <w:spacing w:after="0" w:line="240" w:lineRule="auto"/>
        <w:contextualSpacing/>
        <w:jc w:val="both"/>
        <w:rPr>
          <w:rFonts w:ascii="Times New Roman" w:eastAsia="Times New Roman" w:hAnsi="Times New Roman" w:cs="Times New Roman"/>
          <w:iCs/>
          <w:color w:val="000000" w:themeColor="text1"/>
          <w:sz w:val="24"/>
          <w:szCs w:val="24"/>
        </w:rPr>
      </w:pPr>
    </w:p>
    <w:p w14:paraId="79E5428B" w14:textId="77777777" w:rsidR="00156D2C" w:rsidRPr="003778DA" w:rsidRDefault="00156D2C" w:rsidP="00156D2C">
      <w:pPr>
        <w:spacing w:after="0" w:line="240" w:lineRule="auto"/>
        <w:ind w:left="567"/>
        <w:contextualSpacing/>
        <w:jc w:val="both"/>
        <w:rPr>
          <w:rFonts w:ascii="Times New Roman" w:eastAsia="Times New Roman" w:hAnsi="Times New Roman" w:cs="Times New Roman"/>
          <w:iCs/>
          <w:color w:val="000000" w:themeColor="text1"/>
          <w:sz w:val="24"/>
          <w:szCs w:val="24"/>
        </w:rPr>
      </w:pPr>
      <w:r w:rsidRPr="003778DA">
        <w:rPr>
          <w:rFonts w:ascii="Times New Roman" w:eastAsia="Times New Roman" w:hAnsi="Times New Roman" w:cs="Times New Roman"/>
          <w:sz w:val="24"/>
          <w:szCs w:val="24"/>
          <w:lang w:eastAsia="et-EE"/>
        </w:rPr>
        <w:t>Si</w:t>
      </w:r>
      <w:r>
        <w:rPr>
          <w:rFonts w:ascii="Times New Roman" w:eastAsia="Times New Roman" w:hAnsi="Times New Roman" w:cs="Times New Roman"/>
          <w:sz w:val="24"/>
          <w:szCs w:val="24"/>
          <w:lang w:eastAsia="et-EE"/>
        </w:rPr>
        <w:t>M</w:t>
      </w:r>
      <w:r w:rsidRPr="003778DA">
        <w:rPr>
          <w:rFonts w:ascii="Times New Roman" w:eastAsia="Times New Roman" w:hAnsi="Times New Roman" w:cs="Times New Roman"/>
          <w:sz w:val="24"/>
          <w:szCs w:val="24"/>
          <w:lang w:eastAsia="et-EE"/>
        </w:rPr>
        <w:t xml:space="preserve"> sisestab elluviija edastatud teabe alusel käesolevas </w:t>
      </w:r>
      <w:proofErr w:type="spellStart"/>
      <w:r w:rsidRPr="003778DA">
        <w:rPr>
          <w:rFonts w:ascii="Times New Roman" w:eastAsia="Times New Roman" w:hAnsi="Times New Roman" w:cs="Times New Roman"/>
          <w:sz w:val="24"/>
          <w:szCs w:val="24"/>
          <w:lang w:eastAsia="et-EE"/>
        </w:rPr>
        <w:t>TATis</w:t>
      </w:r>
      <w:proofErr w:type="spellEnd"/>
      <w:r w:rsidRPr="003778DA">
        <w:rPr>
          <w:rFonts w:ascii="Times New Roman" w:eastAsia="Times New Roman" w:hAnsi="Times New Roman" w:cs="Times New Roman"/>
          <w:sz w:val="24"/>
          <w:szCs w:val="24"/>
          <w:lang w:eastAsia="et-EE"/>
        </w:rPr>
        <w:t xml:space="preserve"> sätestatud projektide info struktuuritoetuste registrisse ja avab projekti.</w:t>
      </w:r>
      <w:r w:rsidRPr="003778DA">
        <w:rPr>
          <w:rFonts w:ascii="Segoe UI" w:eastAsia="Times New Roman" w:hAnsi="Segoe UI" w:cs="Segoe UI"/>
          <w:color w:val="000000"/>
          <w:sz w:val="20"/>
          <w:szCs w:val="20"/>
          <w:lang w:eastAsia="et-EE"/>
        </w:rPr>
        <w:t xml:space="preserve"> </w:t>
      </w:r>
    </w:p>
    <w:p w14:paraId="6B36D823" w14:textId="77777777" w:rsidR="00156D2C" w:rsidRPr="003778DA" w:rsidRDefault="00156D2C" w:rsidP="00156D2C">
      <w:pPr>
        <w:autoSpaceDE w:val="0"/>
        <w:autoSpaceDN w:val="0"/>
        <w:spacing w:after="0" w:line="240" w:lineRule="auto"/>
        <w:rPr>
          <w:rFonts w:ascii="Calibri" w:eastAsia="Times New Roman" w:hAnsi="Calibri" w:cs="Calibri"/>
          <w:lang w:eastAsia="et-EE"/>
        </w:rPr>
      </w:pPr>
      <w:r w:rsidRPr="003778DA">
        <w:rPr>
          <w:rFonts w:ascii="Calibri" w:eastAsia="Times New Roman" w:hAnsi="Calibri" w:cs="Calibri"/>
          <w:sz w:val="19"/>
          <w:szCs w:val="19"/>
          <w:lang w:eastAsia="et-EE"/>
        </w:rPr>
        <w:t> </w:t>
      </w:r>
    </w:p>
    <w:p w14:paraId="320EAA7B" w14:textId="77777777" w:rsidR="00156D2C" w:rsidRPr="00464918" w:rsidRDefault="00156D2C" w:rsidP="00156D2C">
      <w:pPr>
        <w:pStyle w:val="ListParagraph"/>
        <w:numPr>
          <w:ilvl w:val="0"/>
          <w:numId w:val="38"/>
        </w:numPr>
        <w:tabs>
          <w:tab w:val="left" w:pos="567"/>
        </w:tabs>
        <w:spacing w:before="240" w:line="240" w:lineRule="auto"/>
        <w:ind w:left="0" w:firstLine="0"/>
        <w:jc w:val="both"/>
        <w:rPr>
          <w:rFonts w:ascii="Times New Roman" w:eastAsia="Times New Roman" w:hAnsi="Times New Roman" w:cs="Times New Roman"/>
          <w:color w:val="000000" w:themeColor="text1"/>
          <w:sz w:val="24"/>
          <w:szCs w:val="24"/>
          <w:lang w:eastAsia="et-EE"/>
        </w:rPr>
      </w:pPr>
      <w:bookmarkStart w:id="57" w:name="_Toc390093270"/>
      <w:r w:rsidRPr="00464918">
        <w:rPr>
          <w:rFonts w:ascii="Times New Roman" w:eastAsia="Times New Roman" w:hAnsi="Times New Roman" w:cs="Times New Roman"/>
          <w:b/>
          <w:bCs/>
          <w:color w:val="000000" w:themeColor="text1"/>
          <w:kern w:val="32"/>
          <w:sz w:val="24"/>
          <w:szCs w:val="24"/>
        </w:rPr>
        <w:t>Kulude abikõlblikkus</w:t>
      </w:r>
      <w:bookmarkEnd w:id="57"/>
      <w:r w:rsidRPr="00464918">
        <w:rPr>
          <w:rFonts w:ascii="Times New Roman" w:eastAsia="Times New Roman" w:hAnsi="Times New Roman" w:cs="Times New Roman"/>
          <w:b/>
          <w:bCs/>
          <w:color w:val="000000" w:themeColor="text1"/>
          <w:kern w:val="32"/>
          <w:sz w:val="24"/>
          <w:szCs w:val="24"/>
        </w:rPr>
        <w:t xml:space="preserve"> </w:t>
      </w:r>
    </w:p>
    <w:p w14:paraId="77AEFC95" w14:textId="1CD29E7B" w:rsidR="00156D2C" w:rsidRDefault="00156D2C" w:rsidP="00156D2C">
      <w:pPr>
        <w:pStyle w:val="ListParagraph"/>
        <w:numPr>
          <w:ilvl w:val="1"/>
          <w:numId w:val="38"/>
        </w:numPr>
        <w:spacing w:before="240" w:line="240" w:lineRule="auto"/>
        <w:ind w:left="567" w:hanging="567"/>
        <w:jc w:val="both"/>
        <w:rPr>
          <w:rFonts w:ascii="Times New Roman" w:hAnsi="Times New Roman" w:cs="Times New Roman"/>
          <w:sz w:val="24"/>
          <w:szCs w:val="24"/>
        </w:rPr>
      </w:pPr>
      <w:r w:rsidRPr="002F4411">
        <w:rPr>
          <w:rFonts w:ascii="Times New Roman" w:hAnsi="Times New Roman" w:cs="Times New Roman"/>
          <w:sz w:val="24"/>
          <w:szCs w:val="24"/>
        </w:rPr>
        <w:t>Abikõlblike kulude kindlaks määramisel lähtutakse Vabariigi Valitsuse 12. mai 2022. a määruse nr 55 „</w:t>
      </w:r>
      <w:bookmarkStart w:id="58" w:name="_Hlk117779965"/>
      <w:r w:rsidRPr="002F4411">
        <w:rPr>
          <w:rFonts w:ascii="Times New Roman" w:hAnsi="Times New Roman" w:cs="Times New Roman"/>
          <w:sz w:val="24"/>
          <w:szCs w:val="24"/>
        </w:rPr>
        <w:t>Perioodi 2021–2027 Euroopa Liidu ühtekuuluvu</w:t>
      </w:r>
      <w:r>
        <w:rPr>
          <w:rFonts w:ascii="Times New Roman" w:hAnsi="Times New Roman" w:cs="Times New Roman"/>
          <w:sz w:val="24"/>
          <w:szCs w:val="24"/>
        </w:rPr>
        <w:t>s-</w:t>
      </w:r>
      <w:r w:rsidRPr="002F4411">
        <w:rPr>
          <w:rFonts w:ascii="Times New Roman" w:hAnsi="Times New Roman" w:cs="Times New Roman"/>
          <w:sz w:val="24"/>
          <w:szCs w:val="24"/>
        </w:rPr>
        <w:t xml:space="preserve"> ja </w:t>
      </w:r>
      <w:proofErr w:type="spellStart"/>
      <w:r w:rsidRPr="00E16E4E">
        <w:rPr>
          <w:rFonts w:ascii="Times New Roman" w:hAnsi="Times New Roman" w:cs="Times New Roman"/>
          <w:sz w:val="24"/>
          <w:szCs w:val="24"/>
        </w:rPr>
        <w:t>siseturvalisuspoliitika</w:t>
      </w:r>
      <w:proofErr w:type="spellEnd"/>
      <w:r w:rsidRPr="00E16E4E">
        <w:rPr>
          <w:rFonts w:ascii="Times New Roman" w:hAnsi="Times New Roman" w:cs="Times New Roman"/>
          <w:sz w:val="24"/>
          <w:szCs w:val="24"/>
        </w:rPr>
        <w:t xml:space="preserve"> fondide rakenduskavade vahendite andmise ja kasutamise üldised tingimused</w:t>
      </w:r>
      <w:bookmarkEnd w:id="58"/>
      <w:r w:rsidRPr="00E16E4E">
        <w:rPr>
          <w:rFonts w:ascii="Times New Roman" w:hAnsi="Times New Roman" w:cs="Times New Roman"/>
          <w:sz w:val="24"/>
          <w:szCs w:val="24"/>
        </w:rPr>
        <w:t xml:space="preserve">“ (edaspidi </w:t>
      </w:r>
      <w:r w:rsidRPr="00E16E4E">
        <w:rPr>
          <w:rFonts w:ascii="Times New Roman" w:hAnsi="Times New Roman" w:cs="Times New Roman"/>
          <w:i/>
          <w:sz w:val="24"/>
          <w:szCs w:val="24"/>
        </w:rPr>
        <w:t>ühendmäärus</w:t>
      </w:r>
      <w:r w:rsidRPr="00E16E4E">
        <w:rPr>
          <w:rFonts w:ascii="Times New Roman" w:hAnsi="Times New Roman" w:cs="Times New Roman"/>
          <w:sz w:val="24"/>
          <w:szCs w:val="24"/>
        </w:rPr>
        <w:t xml:space="preserve">) §-dest 15–17 ja 21. </w:t>
      </w:r>
    </w:p>
    <w:p w14:paraId="57169B1D" w14:textId="77777777" w:rsidR="00C6717A" w:rsidRPr="00E16E4E" w:rsidRDefault="00C6717A" w:rsidP="00C6717A">
      <w:pPr>
        <w:pStyle w:val="ListParagraph"/>
        <w:spacing w:before="240" w:line="240" w:lineRule="auto"/>
        <w:ind w:left="567"/>
        <w:jc w:val="both"/>
        <w:rPr>
          <w:rFonts w:ascii="Times New Roman" w:hAnsi="Times New Roman" w:cs="Times New Roman"/>
          <w:sz w:val="24"/>
          <w:szCs w:val="24"/>
        </w:rPr>
      </w:pPr>
    </w:p>
    <w:p w14:paraId="0F1CE069" w14:textId="0DD3612E" w:rsidR="00156D2C" w:rsidRDefault="00156D2C" w:rsidP="00156D2C">
      <w:pPr>
        <w:pStyle w:val="ListParagraph"/>
        <w:numPr>
          <w:ilvl w:val="1"/>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Kaudsed kulud on ühendmääruse § 21 lõikes 5 nimetatud üldkulud ja § 21 lõikes 6 nimetatud tegevustega seotud § 16 lõikes 1 nimetatud personalikulud. Kaudseid kulusid hüvitatakse ühtse määra alusel vastavalt punktis 5 toodud protsendile abikõlblikest otsestest kuludest. </w:t>
      </w:r>
    </w:p>
    <w:p w14:paraId="0143CBC0" w14:textId="77777777" w:rsidR="00C6717A" w:rsidRDefault="00C6717A" w:rsidP="00C6717A">
      <w:pPr>
        <w:pStyle w:val="ListParagraph"/>
        <w:spacing w:before="240" w:line="240" w:lineRule="auto"/>
        <w:ind w:left="567"/>
        <w:jc w:val="both"/>
        <w:rPr>
          <w:rFonts w:ascii="Times New Roman" w:hAnsi="Times New Roman" w:cs="Times New Roman"/>
          <w:sz w:val="24"/>
          <w:szCs w:val="24"/>
        </w:rPr>
      </w:pPr>
    </w:p>
    <w:p w14:paraId="61D9CE6B" w14:textId="3305F12F" w:rsidR="00156D2C" w:rsidRDefault="00156D2C" w:rsidP="00156D2C">
      <w:pPr>
        <w:pStyle w:val="ListParagraph"/>
        <w:numPr>
          <w:ilvl w:val="1"/>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Kaudseid kulusid ei pea tõendama. </w:t>
      </w:r>
    </w:p>
    <w:p w14:paraId="0602700B" w14:textId="77777777" w:rsidR="00C6717A" w:rsidRPr="00F26E90" w:rsidRDefault="00C6717A" w:rsidP="00C6717A">
      <w:pPr>
        <w:pStyle w:val="ListParagraph"/>
        <w:spacing w:before="240" w:line="240" w:lineRule="auto"/>
        <w:ind w:left="567"/>
        <w:jc w:val="both"/>
        <w:rPr>
          <w:rFonts w:ascii="Times New Roman" w:hAnsi="Times New Roman" w:cs="Times New Roman"/>
          <w:sz w:val="24"/>
          <w:szCs w:val="24"/>
        </w:rPr>
      </w:pPr>
    </w:p>
    <w:p w14:paraId="7BD0DA80" w14:textId="33C2E410" w:rsidR="00156D2C" w:rsidRDefault="00156D2C" w:rsidP="00156D2C">
      <w:pPr>
        <w:pStyle w:val="ListParagraph"/>
        <w:numPr>
          <w:ilvl w:val="1"/>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Otseseid kulusid hüvitatakse tegelike kulude alusel. </w:t>
      </w:r>
    </w:p>
    <w:p w14:paraId="56B413BA" w14:textId="77777777" w:rsidR="00C6717A" w:rsidRPr="00F26E90" w:rsidRDefault="00C6717A" w:rsidP="00C6717A">
      <w:pPr>
        <w:pStyle w:val="ListParagraph"/>
        <w:spacing w:before="240" w:line="240" w:lineRule="auto"/>
        <w:ind w:left="567"/>
        <w:jc w:val="both"/>
        <w:rPr>
          <w:rFonts w:ascii="Times New Roman" w:hAnsi="Times New Roman" w:cs="Times New Roman"/>
          <w:sz w:val="24"/>
          <w:szCs w:val="24"/>
        </w:rPr>
      </w:pPr>
    </w:p>
    <w:p w14:paraId="165B5577" w14:textId="77777777" w:rsidR="00156D2C" w:rsidRPr="00F26E90" w:rsidRDefault="00156D2C" w:rsidP="00156D2C">
      <w:pPr>
        <w:pStyle w:val="ListParagraph"/>
        <w:numPr>
          <w:ilvl w:val="1"/>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Abikõlblikud on tegevuste elluviimiseks vajalikud otsesed kulud, sh</w:t>
      </w:r>
    </w:p>
    <w:p w14:paraId="48EA7E89" w14:textId="77777777" w:rsidR="00156D2C" w:rsidRPr="00F26E90" w:rsidRDefault="00156D2C" w:rsidP="00156D2C">
      <w:pPr>
        <w:pStyle w:val="ListParagraph"/>
        <w:numPr>
          <w:ilvl w:val="2"/>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ühendmääruse §-s 16 toodud personalikulu. Projekti juhtimisega seotud </w:t>
      </w:r>
      <w:r>
        <w:rPr>
          <w:rFonts w:ascii="Times New Roman" w:hAnsi="Times New Roman" w:cs="Times New Roman"/>
          <w:sz w:val="24"/>
          <w:szCs w:val="24"/>
        </w:rPr>
        <w:t>personali</w:t>
      </w:r>
      <w:r w:rsidRPr="00F26E90">
        <w:rPr>
          <w:rFonts w:ascii="Times New Roman" w:hAnsi="Times New Roman" w:cs="Times New Roman"/>
          <w:sz w:val="24"/>
          <w:szCs w:val="24"/>
        </w:rPr>
        <w:t>kulud võivad moodustada kuni 10% projekti eelarvest;</w:t>
      </w:r>
    </w:p>
    <w:p w14:paraId="67053279" w14:textId="2C614221" w:rsidR="00156D2C" w:rsidRPr="00704D05" w:rsidRDefault="00156D2C" w:rsidP="00156D2C">
      <w:pPr>
        <w:pStyle w:val="ListParagraph"/>
        <w:numPr>
          <w:ilvl w:val="2"/>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koolituste</w:t>
      </w:r>
      <w:r w:rsidR="00B55858">
        <w:rPr>
          <w:rFonts w:ascii="Times New Roman" w:hAnsi="Times New Roman" w:cs="Times New Roman"/>
          <w:sz w:val="24"/>
          <w:szCs w:val="24"/>
        </w:rPr>
        <w:t xml:space="preserve"> (sh koolitajate koolituste)</w:t>
      </w:r>
      <w:r w:rsidRPr="00F26E90">
        <w:rPr>
          <w:rFonts w:ascii="Times New Roman" w:hAnsi="Times New Roman" w:cs="Times New Roman"/>
          <w:sz w:val="24"/>
          <w:szCs w:val="24"/>
        </w:rPr>
        <w:t>, seminaride, konverentside, infopäevade</w:t>
      </w:r>
      <w:r>
        <w:rPr>
          <w:rFonts w:ascii="Times New Roman" w:hAnsi="Times New Roman" w:cs="Times New Roman"/>
          <w:sz w:val="24"/>
          <w:szCs w:val="24"/>
        </w:rPr>
        <w:t>, ümarlaudade</w:t>
      </w:r>
      <w:r w:rsidRPr="00F26E90">
        <w:rPr>
          <w:rFonts w:ascii="Times New Roman" w:hAnsi="Times New Roman" w:cs="Times New Roman"/>
          <w:sz w:val="24"/>
          <w:szCs w:val="24"/>
        </w:rPr>
        <w:t xml:space="preserve"> korraldamise kulu (sh lektori/koolitaja tasu ja tema kulud seoses koolitusega (sh majutus- ja reisikulud); ruumide ja tehnika rent, toitlustus</w:t>
      </w:r>
      <w:r>
        <w:rPr>
          <w:rFonts w:ascii="Times New Roman" w:hAnsi="Times New Roman" w:cs="Times New Roman"/>
          <w:sz w:val="24"/>
          <w:szCs w:val="24"/>
        </w:rPr>
        <w:t xml:space="preserve">, </w:t>
      </w:r>
      <w:r w:rsidRPr="00704D05">
        <w:rPr>
          <w:rFonts w:ascii="Times New Roman" w:hAnsi="Times New Roman" w:cs="Times New Roman"/>
          <w:sz w:val="24"/>
          <w:szCs w:val="24"/>
        </w:rPr>
        <w:t>osalejate ligipääsetavuse kulud (sh vajadusel viipekeele tõlge, kirjeldustõlge, kirjutustõlge);</w:t>
      </w:r>
    </w:p>
    <w:p w14:paraId="195B3F98" w14:textId="77777777" w:rsidR="0021472E" w:rsidRDefault="00156D2C" w:rsidP="0021472E">
      <w:pPr>
        <w:pStyle w:val="ListParagraph"/>
        <w:spacing w:line="240" w:lineRule="auto"/>
        <w:ind w:left="567"/>
        <w:jc w:val="both"/>
        <w:rPr>
          <w:rFonts w:ascii="Times New Roman" w:eastAsia="Times New Roman" w:hAnsi="Times New Roman" w:cs="Times New Roman"/>
          <w:i/>
          <w:sz w:val="24"/>
          <w:szCs w:val="24"/>
        </w:rPr>
      </w:pPr>
      <w:r w:rsidRPr="00F26E90">
        <w:rPr>
          <w:rFonts w:ascii="Times New Roman" w:hAnsi="Times New Roman" w:cs="Times New Roman"/>
          <w:sz w:val="24"/>
          <w:szCs w:val="24"/>
        </w:rPr>
        <w:t>koolitusmaterjalide</w:t>
      </w:r>
      <w:r>
        <w:rPr>
          <w:rFonts w:ascii="Times New Roman" w:hAnsi="Times New Roman" w:cs="Times New Roman"/>
          <w:sz w:val="24"/>
          <w:szCs w:val="24"/>
        </w:rPr>
        <w:t xml:space="preserve"> (sh e-õppematerjalide)</w:t>
      </w:r>
      <w:r w:rsidRPr="00F26E90">
        <w:rPr>
          <w:rFonts w:ascii="Times New Roman" w:hAnsi="Times New Roman" w:cs="Times New Roman"/>
          <w:sz w:val="24"/>
          <w:szCs w:val="24"/>
        </w:rPr>
        <w:t xml:space="preserve">, </w:t>
      </w:r>
      <w:r w:rsidR="00BD5869">
        <w:rPr>
          <w:rFonts w:ascii="Times New Roman" w:hAnsi="Times New Roman" w:cs="Times New Roman"/>
          <w:sz w:val="24"/>
          <w:szCs w:val="24"/>
        </w:rPr>
        <w:t xml:space="preserve">koolitusvahendite, </w:t>
      </w:r>
      <w:r w:rsidRPr="00F26E90">
        <w:rPr>
          <w:rFonts w:ascii="Times New Roman" w:hAnsi="Times New Roman" w:cs="Times New Roman"/>
          <w:sz w:val="24"/>
          <w:szCs w:val="24"/>
        </w:rPr>
        <w:t xml:space="preserve">metoodikate, infomaterjalide ja juhiste kulu (sh materjalide </w:t>
      </w:r>
      <w:r>
        <w:rPr>
          <w:rFonts w:ascii="Times New Roman" w:hAnsi="Times New Roman" w:cs="Times New Roman"/>
          <w:sz w:val="24"/>
          <w:szCs w:val="24"/>
        </w:rPr>
        <w:t xml:space="preserve">ja e-kursuste </w:t>
      </w:r>
      <w:r w:rsidRPr="00F26E90">
        <w:rPr>
          <w:rFonts w:ascii="Times New Roman" w:hAnsi="Times New Roman" w:cs="Times New Roman"/>
          <w:sz w:val="24"/>
          <w:szCs w:val="24"/>
        </w:rPr>
        <w:t xml:space="preserve">koostamine, </w:t>
      </w:r>
      <w:r w:rsidRPr="00704D05">
        <w:rPr>
          <w:rFonts w:ascii="Times New Roman" w:hAnsi="Times New Roman" w:cs="Times New Roman"/>
          <w:sz w:val="24"/>
          <w:szCs w:val="24"/>
        </w:rPr>
        <w:t>toimetamine, kujundamine, trükkimine, paljundamine ja tootmine (nt õppevideod))</w:t>
      </w:r>
      <w:r>
        <w:rPr>
          <w:rFonts w:ascii="Times New Roman" w:hAnsi="Times New Roman" w:cs="Times New Roman"/>
          <w:sz w:val="24"/>
          <w:szCs w:val="24"/>
        </w:rPr>
        <w:t>, koolitusmaterjalide koostajate eksperttasud</w:t>
      </w:r>
      <w:r w:rsidRPr="00704D05">
        <w:rPr>
          <w:rFonts w:ascii="Times New Roman" w:hAnsi="Times New Roman" w:cs="Times New Roman"/>
          <w:sz w:val="24"/>
          <w:szCs w:val="24"/>
        </w:rPr>
        <w:t xml:space="preserve"> ning neile ligipääsetavuse tagamisega seotud kulud (nt subtiitrid videotele);</w:t>
      </w:r>
      <w:r w:rsidR="0021472E">
        <w:rPr>
          <w:rFonts w:ascii="Times New Roman" w:hAnsi="Times New Roman" w:cs="Times New Roman"/>
          <w:sz w:val="24"/>
          <w:szCs w:val="24"/>
        </w:rPr>
        <w:t xml:space="preserve"> [</w:t>
      </w:r>
      <w:r w:rsidR="0021472E" w:rsidRPr="00F97D8B">
        <w:rPr>
          <w:rFonts w:ascii="Times New Roman" w:hAnsi="Times New Roman" w:cs="Times New Roman"/>
          <w:i/>
          <w:sz w:val="24"/>
          <w:szCs w:val="24"/>
        </w:rPr>
        <w:t>muudetud siseministri 07.1</w:t>
      </w:r>
      <w:r w:rsidR="0021472E">
        <w:rPr>
          <w:rFonts w:ascii="Times New Roman" w:hAnsi="Times New Roman" w:cs="Times New Roman"/>
          <w:i/>
          <w:sz w:val="24"/>
          <w:szCs w:val="24"/>
        </w:rPr>
        <w:t>2</w:t>
      </w:r>
      <w:r w:rsidR="0021472E" w:rsidRPr="00F97D8B">
        <w:rPr>
          <w:rFonts w:ascii="Times New Roman" w:hAnsi="Times New Roman" w:cs="Times New Roman"/>
          <w:i/>
          <w:sz w:val="24"/>
          <w:szCs w:val="24"/>
        </w:rPr>
        <w:t>.2023 käskkirjaga nr 1-3/13</w:t>
      </w:r>
      <w:r w:rsidR="0021472E">
        <w:rPr>
          <w:rFonts w:ascii="Times New Roman" w:hAnsi="Times New Roman" w:cs="Times New Roman"/>
          <w:i/>
          <w:sz w:val="24"/>
          <w:szCs w:val="24"/>
        </w:rPr>
        <w:t>8</w:t>
      </w:r>
      <w:r w:rsidR="0021472E">
        <w:rPr>
          <w:rFonts w:ascii="Times New Roman" w:hAnsi="Times New Roman" w:cs="Times New Roman"/>
          <w:sz w:val="24"/>
          <w:szCs w:val="24"/>
        </w:rPr>
        <w:t>]</w:t>
      </w:r>
    </w:p>
    <w:p w14:paraId="1664CC82" w14:textId="77777777" w:rsidR="00156D2C" w:rsidRPr="00704D05" w:rsidRDefault="00156D2C" w:rsidP="00156D2C">
      <w:pPr>
        <w:pStyle w:val="ListParagraph"/>
        <w:numPr>
          <w:ilvl w:val="2"/>
          <w:numId w:val="38"/>
        </w:numPr>
        <w:spacing w:before="240" w:line="240" w:lineRule="auto"/>
        <w:ind w:left="567" w:hanging="567"/>
        <w:jc w:val="both"/>
        <w:rPr>
          <w:rFonts w:ascii="Times New Roman" w:hAnsi="Times New Roman" w:cs="Times New Roman"/>
          <w:sz w:val="24"/>
          <w:szCs w:val="24"/>
        </w:rPr>
      </w:pPr>
      <w:r w:rsidRPr="00704D05">
        <w:rPr>
          <w:rFonts w:ascii="Times New Roman" w:hAnsi="Times New Roman" w:cs="Times New Roman"/>
          <w:sz w:val="24"/>
          <w:szCs w:val="24"/>
        </w:rPr>
        <w:t xml:space="preserve">teaduskirjanduse soetamisega ning teadusandmebaasidele ja teadusartiklite ning ajakirjade täistekstidele ligipääsuga seotud kulu; </w:t>
      </w:r>
    </w:p>
    <w:p w14:paraId="34064F0D" w14:textId="77777777" w:rsidR="00156D2C" w:rsidRPr="00F26E90" w:rsidRDefault="00156D2C" w:rsidP="00156D2C">
      <w:pPr>
        <w:pStyle w:val="ListParagraph"/>
        <w:numPr>
          <w:ilvl w:val="2"/>
          <w:numId w:val="38"/>
        </w:numPr>
        <w:spacing w:before="240" w:line="240" w:lineRule="auto"/>
        <w:ind w:left="567" w:hanging="567"/>
        <w:jc w:val="both"/>
        <w:rPr>
          <w:rFonts w:ascii="Times New Roman" w:hAnsi="Times New Roman" w:cs="Times New Roman"/>
          <w:sz w:val="24"/>
          <w:szCs w:val="24"/>
        </w:rPr>
      </w:pPr>
      <w:r w:rsidRPr="00704D05">
        <w:rPr>
          <w:rFonts w:ascii="Times New Roman" w:hAnsi="Times New Roman" w:cs="Times New Roman"/>
          <w:sz w:val="24"/>
          <w:szCs w:val="24"/>
        </w:rPr>
        <w:t>tõlkekulu (sh koolitusmaterjalide tõlkekulu</w:t>
      </w:r>
      <w:r w:rsidRPr="00F26E90">
        <w:rPr>
          <w:rFonts w:ascii="Times New Roman" w:hAnsi="Times New Roman" w:cs="Times New Roman"/>
          <w:sz w:val="24"/>
          <w:szCs w:val="24"/>
        </w:rPr>
        <w:t>, koolituse tõlge (k.a sünkroontõlge));</w:t>
      </w:r>
    </w:p>
    <w:p w14:paraId="7113658F" w14:textId="18B53034" w:rsidR="00156D2C" w:rsidRPr="00F26E90" w:rsidRDefault="00156D2C" w:rsidP="00156D2C">
      <w:pPr>
        <w:pStyle w:val="ListParagraph"/>
        <w:numPr>
          <w:ilvl w:val="2"/>
          <w:numId w:val="38"/>
        </w:numPr>
        <w:spacing w:before="240" w:line="240" w:lineRule="auto"/>
        <w:ind w:left="567" w:hanging="567"/>
        <w:jc w:val="both"/>
        <w:rPr>
          <w:rFonts w:ascii="Times New Roman" w:eastAsiaTheme="minorEastAsia" w:hAnsi="Times New Roman" w:cs="Times New Roman"/>
          <w:kern w:val="24"/>
          <w:sz w:val="24"/>
          <w:szCs w:val="24"/>
        </w:rPr>
      </w:pPr>
      <w:r w:rsidRPr="00F26E90">
        <w:rPr>
          <w:rFonts w:ascii="Times New Roman" w:eastAsiaTheme="minorEastAsia" w:hAnsi="Times New Roman" w:cs="Times New Roman"/>
          <w:kern w:val="24"/>
          <w:sz w:val="24"/>
          <w:szCs w:val="24"/>
        </w:rPr>
        <w:t xml:space="preserve">temaatilistel õppevisiitidel, koolitustel, seminaridel ja konverentsidel osalemise kulud (sh päevaraha, kindlustus, transport, majutus, osalustasud). </w:t>
      </w:r>
      <w:bookmarkStart w:id="59" w:name="_Hlk120196384"/>
      <w:r w:rsidRPr="00F26E90">
        <w:rPr>
          <w:rFonts w:ascii="Times New Roman" w:eastAsiaTheme="minorEastAsia" w:hAnsi="Times New Roman" w:cs="Times New Roman"/>
          <w:kern w:val="24"/>
          <w:sz w:val="24"/>
          <w:szCs w:val="24"/>
        </w:rPr>
        <w:t xml:space="preserve">Kolmandates riikides toimuvatel õppevisiitidel, koolitustel, seminaridel ja konverentsidel osalemine ning neisse õppevisiidi korraldamine tuleb eelnevat kooskõlastada </w:t>
      </w:r>
      <w:proofErr w:type="spellStart"/>
      <w:r w:rsidRPr="00F26E90">
        <w:rPr>
          <w:rFonts w:ascii="Times New Roman" w:eastAsiaTheme="minorEastAsia" w:hAnsi="Times New Roman" w:cs="Times New Roman"/>
          <w:kern w:val="24"/>
          <w:sz w:val="24"/>
          <w:szCs w:val="24"/>
        </w:rPr>
        <w:t>SiMiga</w:t>
      </w:r>
      <w:proofErr w:type="spellEnd"/>
      <w:r w:rsidRPr="00F26E90">
        <w:rPr>
          <w:rFonts w:ascii="Times New Roman" w:eastAsiaTheme="minorEastAsia" w:hAnsi="Times New Roman" w:cs="Times New Roman"/>
          <w:kern w:val="24"/>
          <w:sz w:val="24"/>
          <w:szCs w:val="24"/>
        </w:rPr>
        <w:t>.</w:t>
      </w:r>
      <w:bookmarkEnd w:id="59"/>
      <w:r w:rsidRPr="00F26E90">
        <w:rPr>
          <w:rFonts w:ascii="Times New Roman" w:eastAsiaTheme="minorEastAsia" w:hAnsi="Times New Roman" w:cs="Times New Roman"/>
          <w:kern w:val="24"/>
          <w:sz w:val="24"/>
          <w:szCs w:val="24"/>
        </w:rPr>
        <w:t xml:space="preserve"> Vastav põhjendus esitada </w:t>
      </w:r>
      <w:proofErr w:type="spellStart"/>
      <w:r w:rsidRPr="00F26E90">
        <w:rPr>
          <w:rFonts w:ascii="Times New Roman" w:eastAsiaTheme="minorEastAsia" w:hAnsi="Times New Roman" w:cs="Times New Roman"/>
          <w:kern w:val="24"/>
          <w:sz w:val="24"/>
          <w:szCs w:val="24"/>
        </w:rPr>
        <w:t>SiMile</w:t>
      </w:r>
      <w:proofErr w:type="spellEnd"/>
      <w:r w:rsidRPr="00F26E90">
        <w:rPr>
          <w:rFonts w:ascii="Times New Roman" w:eastAsiaTheme="minorEastAsia" w:hAnsi="Times New Roman" w:cs="Times New Roman"/>
          <w:kern w:val="24"/>
          <w:sz w:val="24"/>
          <w:szCs w:val="24"/>
        </w:rPr>
        <w:t xml:space="preserve"> e-toetuse keskkonna </w:t>
      </w:r>
      <w:r w:rsidRPr="00704D05">
        <w:rPr>
          <w:rFonts w:ascii="Times New Roman" w:eastAsiaTheme="minorEastAsia" w:hAnsi="Times New Roman" w:cs="Times New Roman"/>
          <w:kern w:val="24"/>
          <w:sz w:val="24"/>
          <w:szCs w:val="24"/>
        </w:rPr>
        <w:t>kaudu Euroopa Komisjoni poolt kehtestatud vormil</w:t>
      </w:r>
      <w:r>
        <w:rPr>
          <w:rFonts w:ascii="Times New Roman" w:eastAsiaTheme="minorEastAsia" w:hAnsi="Times New Roman" w:cs="Times New Roman"/>
          <w:kern w:val="24"/>
          <w:sz w:val="24"/>
          <w:szCs w:val="24"/>
        </w:rPr>
        <w:t xml:space="preserve"> </w:t>
      </w:r>
      <w:r w:rsidRPr="00F26E90">
        <w:rPr>
          <w:rFonts w:ascii="Times New Roman" w:eastAsiaTheme="minorEastAsia" w:hAnsi="Times New Roman" w:cs="Times New Roman"/>
          <w:kern w:val="24"/>
          <w:sz w:val="24"/>
          <w:szCs w:val="24"/>
        </w:rPr>
        <w:t xml:space="preserve">vähemalt </w:t>
      </w:r>
      <w:r>
        <w:rPr>
          <w:rFonts w:ascii="Times New Roman" w:eastAsiaTheme="minorEastAsia" w:hAnsi="Times New Roman" w:cs="Times New Roman"/>
          <w:kern w:val="24"/>
          <w:sz w:val="24"/>
          <w:szCs w:val="24"/>
        </w:rPr>
        <w:t>45</w:t>
      </w:r>
      <w:r w:rsidRPr="00F26E90">
        <w:rPr>
          <w:rFonts w:ascii="Times New Roman" w:eastAsiaTheme="minorEastAsia" w:hAnsi="Times New Roman" w:cs="Times New Roman"/>
          <w:kern w:val="24"/>
          <w:sz w:val="24"/>
          <w:szCs w:val="24"/>
        </w:rPr>
        <w:t xml:space="preserve"> päeva enne õppevisiidi, koolituse, seminari või konverentsi toimumist</w:t>
      </w:r>
      <w:r w:rsidRPr="00F26E90">
        <w:rPr>
          <w:rFonts w:ascii="Times New Roman" w:hAnsi="Times New Roman" w:cs="Times New Roman"/>
          <w:sz w:val="24"/>
          <w:szCs w:val="24"/>
        </w:rPr>
        <w:t>;</w:t>
      </w:r>
    </w:p>
    <w:p w14:paraId="102C15DD" w14:textId="77777777" w:rsidR="00156D2C" w:rsidRPr="00F26E90" w:rsidRDefault="00156D2C" w:rsidP="00156D2C">
      <w:pPr>
        <w:pStyle w:val="ListParagraph"/>
        <w:numPr>
          <w:ilvl w:val="2"/>
          <w:numId w:val="38"/>
        </w:numPr>
        <w:spacing w:before="240" w:line="240" w:lineRule="auto"/>
        <w:ind w:left="567" w:hanging="567"/>
        <w:jc w:val="both"/>
        <w:rPr>
          <w:rFonts w:ascii="Times New Roman" w:eastAsiaTheme="minorEastAsia" w:hAnsi="Times New Roman" w:cs="Times New Roman"/>
          <w:kern w:val="24"/>
          <w:sz w:val="24"/>
          <w:szCs w:val="24"/>
        </w:rPr>
      </w:pPr>
      <w:r w:rsidRPr="00F26E90">
        <w:rPr>
          <w:rFonts w:ascii="Times New Roman" w:eastAsiaTheme="minorEastAsia" w:hAnsi="Times New Roman" w:cs="Times New Roman"/>
          <w:kern w:val="24"/>
          <w:sz w:val="24"/>
          <w:szCs w:val="24"/>
        </w:rPr>
        <w:t>kommunikatsioonitegevused (sh personalikulu ja teenuse ostmise kulu, meediakampaaniad, videoklippide tootmine);</w:t>
      </w:r>
    </w:p>
    <w:p w14:paraId="064F7CF4" w14:textId="77777777" w:rsidR="00156D2C" w:rsidRPr="00F26E90" w:rsidRDefault="00156D2C" w:rsidP="00156D2C">
      <w:pPr>
        <w:pStyle w:val="ListParagraph"/>
        <w:numPr>
          <w:ilvl w:val="2"/>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lastRenderedPageBreak/>
        <w:t>teavitamise kulu (sh vajalike märgiste tellimine, meened, üritused);</w:t>
      </w:r>
    </w:p>
    <w:p w14:paraId="327962ED" w14:textId="77777777" w:rsidR="00156D2C" w:rsidRPr="00F26E90" w:rsidRDefault="00156D2C" w:rsidP="00156D2C">
      <w:pPr>
        <w:pStyle w:val="ListParagraph"/>
        <w:numPr>
          <w:ilvl w:val="2"/>
          <w:numId w:val="38"/>
        </w:numPr>
        <w:spacing w:before="240" w:line="240" w:lineRule="auto"/>
        <w:ind w:left="567" w:hanging="567"/>
        <w:jc w:val="both"/>
        <w:rPr>
          <w:rFonts w:ascii="Times New Roman" w:eastAsiaTheme="minorEastAsia" w:hAnsi="Times New Roman" w:cs="Times New Roman"/>
          <w:kern w:val="24"/>
          <w:sz w:val="24"/>
          <w:szCs w:val="24"/>
        </w:rPr>
      </w:pPr>
      <w:r w:rsidRPr="00F26E90">
        <w:rPr>
          <w:rFonts w:ascii="Times New Roman" w:eastAsiaTheme="minorEastAsia" w:hAnsi="Times New Roman" w:cs="Times New Roman"/>
          <w:kern w:val="24"/>
          <w:sz w:val="24"/>
          <w:szCs w:val="24"/>
        </w:rPr>
        <w:t>uuringu, küsitluse, analüüsi läbiviimine (sh teenuste tellimine) ja selle avalikustamise kulu</w:t>
      </w:r>
      <w:r w:rsidRPr="00F26E90">
        <w:rPr>
          <w:rFonts w:ascii="Times New Roman" w:hAnsi="Times New Roman" w:cs="Times New Roman"/>
          <w:sz w:val="24"/>
          <w:szCs w:val="24"/>
        </w:rPr>
        <w:t>;</w:t>
      </w:r>
    </w:p>
    <w:p w14:paraId="75D4E01B" w14:textId="77777777" w:rsidR="00156D2C" w:rsidRPr="00F26E90" w:rsidRDefault="00156D2C" w:rsidP="00156D2C">
      <w:pPr>
        <w:pStyle w:val="ListParagraph"/>
        <w:numPr>
          <w:ilvl w:val="2"/>
          <w:numId w:val="38"/>
        </w:numPr>
        <w:spacing w:before="240" w:line="240" w:lineRule="auto"/>
        <w:ind w:left="567" w:hanging="567"/>
        <w:jc w:val="both"/>
        <w:rPr>
          <w:rFonts w:ascii="Times New Roman" w:eastAsiaTheme="minorEastAsia" w:hAnsi="Times New Roman" w:cs="Times New Roman"/>
          <w:kern w:val="24"/>
          <w:sz w:val="24"/>
          <w:szCs w:val="24"/>
        </w:rPr>
      </w:pPr>
      <w:r w:rsidRPr="00F26E90">
        <w:rPr>
          <w:rFonts w:ascii="Times New Roman" w:eastAsiaTheme="minorEastAsia" w:hAnsi="Times New Roman" w:cs="Times New Roman"/>
          <w:kern w:val="24"/>
          <w:sz w:val="24"/>
          <w:szCs w:val="24"/>
        </w:rPr>
        <w:t>kohtuteenistujate ja prokuröride koolitusprojekti puhul on abikõlblik</w:t>
      </w:r>
      <w:r>
        <w:rPr>
          <w:rFonts w:ascii="Times New Roman" w:eastAsiaTheme="minorEastAsia" w:hAnsi="Times New Roman" w:cs="Times New Roman"/>
          <w:kern w:val="24"/>
          <w:sz w:val="24"/>
          <w:szCs w:val="24"/>
        </w:rPr>
        <w:t xml:space="preserve"> </w:t>
      </w:r>
      <w:r w:rsidRPr="00F26E90">
        <w:rPr>
          <w:rFonts w:ascii="Times New Roman" w:eastAsiaTheme="minorEastAsia" w:hAnsi="Times New Roman" w:cs="Times New Roman"/>
          <w:kern w:val="24"/>
          <w:sz w:val="24"/>
          <w:szCs w:val="24"/>
        </w:rPr>
        <w:t>ka infosüsteemi arendamise kulu;</w:t>
      </w:r>
    </w:p>
    <w:p w14:paraId="02A66CFD" w14:textId="6656002D" w:rsidR="00156D2C" w:rsidRDefault="00156D2C" w:rsidP="00156D2C">
      <w:pPr>
        <w:pStyle w:val="ListParagraph"/>
        <w:numPr>
          <w:ilvl w:val="2"/>
          <w:numId w:val="38"/>
        </w:numPr>
        <w:spacing w:before="240" w:after="0" w:line="240" w:lineRule="auto"/>
        <w:ind w:left="567" w:hanging="567"/>
        <w:jc w:val="both"/>
        <w:rPr>
          <w:rFonts w:ascii="Times New Roman" w:eastAsiaTheme="minorEastAsia" w:hAnsi="Times New Roman" w:cs="Times New Roman"/>
          <w:kern w:val="24"/>
          <w:sz w:val="24"/>
          <w:szCs w:val="24"/>
        </w:rPr>
      </w:pPr>
      <w:r w:rsidRPr="00F26E90">
        <w:rPr>
          <w:rFonts w:ascii="Times New Roman" w:eastAsiaTheme="minorEastAsia" w:hAnsi="Times New Roman" w:cs="Times New Roman"/>
          <w:kern w:val="24"/>
          <w:sz w:val="24"/>
          <w:szCs w:val="24"/>
        </w:rPr>
        <w:t>erisoodustus ja sellelt tasutav maks.</w:t>
      </w:r>
    </w:p>
    <w:p w14:paraId="0C51ADFF" w14:textId="77777777" w:rsidR="00C6717A" w:rsidRPr="00F26E90" w:rsidRDefault="00C6717A" w:rsidP="00C6717A">
      <w:pPr>
        <w:pStyle w:val="ListParagraph"/>
        <w:spacing w:before="240" w:after="0" w:line="240" w:lineRule="auto"/>
        <w:ind w:left="567"/>
        <w:jc w:val="both"/>
        <w:rPr>
          <w:rFonts w:ascii="Times New Roman" w:eastAsiaTheme="minorEastAsia" w:hAnsi="Times New Roman" w:cs="Times New Roman"/>
          <w:kern w:val="24"/>
          <w:sz w:val="24"/>
          <w:szCs w:val="24"/>
        </w:rPr>
      </w:pPr>
    </w:p>
    <w:p w14:paraId="45AFDF15" w14:textId="47C6AD2C" w:rsidR="00156D2C" w:rsidRDefault="00156D2C" w:rsidP="00B3709A">
      <w:pPr>
        <w:pStyle w:val="ListParagraph"/>
        <w:numPr>
          <w:ilvl w:val="1"/>
          <w:numId w:val="38"/>
        </w:numPr>
        <w:spacing w:line="240" w:lineRule="auto"/>
        <w:ind w:left="567" w:hanging="567"/>
        <w:jc w:val="both"/>
        <w:rPr>
          <w:rFonts w:ascii="Times New Roman" w:eastAsiaTheme="minorEastAsia" w:hAnsi="Times New Roman" w:cs="Times New Roman"/>
          <w:kern w:val="24"/>
          <w:sz w:val="24"/>
          <w:szCs w:val="24"/>
        </w:rPr>
      </w:pPr>
      <w:r w:rsidRPr="00B3709A">
        <w:rPr>
          <w:rFonts w:ascii="Times New Roman" w:eastAsiaTheme="minorEastAsia" w:hAnsi="Times New Roman" w:cs="Times New Roman"/>
          <w:kern w:val="24"/>
          <w:sz w:val="24"/>
          <w:szCs w:val="24"/>
        </w:rPr>
        <w:t xml:space="preserve"> Mitteabikõlblikud on ühendmääruse §-s 17 sätestatud kulud ning seadmete soetamise ja rentimise kulud, välja arvatud punktis 7.5.2 nimetatud tehnika rentimise kulu.  </w:t>
      </w:r>
    </w:p>
    <w:p w14:paraId="2BEE3DF0" w14:textId="77777777" w:rsidR="00B3709A" w:rsidRPr="00B3709A" w:rsidRDefault="00B3709A" w:rsidP="00B3709A">
      <w:pPr>
        <w:pStyle w:val="ListParagraph"/>
        <w:spacing w:line="240" w:lineRule="auto"/>
        <w:ind w:left="567"/>
        <w:jc w:val="both"/>
        <w:rPr>
          <w:rFonts w:ascii="Times New Roman" w:eastAsiaTheme="minorEastAsia" w:hAnsi="Times New Roman" w:cs="Times New Roman"/>
          <w:kern w:val="24"/>
          <w:sz w:val="24"/>
          <w:szCs w:val="24"/>
        </w:rPr>
      </w:pPr>
    </w:p>
    <w:p w14:paraId="070DF2D0" w14:textId="77777777" w:rsidR="00156D2C" w:rsidRPr="00F26E90" w:rsidRDefault="00156D2C" w:rsidP="00156D2C">
      <w:pPr>
        <w:pStyle w:val="ListParagraph"/>
        <w:numPr>
          <w:ilvl w:val="0"/>
          <w:numId w:val="38"/>
        </w:numPr>
        <w:spacing w:before="240" w:line="240" w:lineRule="auto"/>
        <w:ind w:left="567" w:hanging="567"/>
        <w:jc w:val="both"/>
        <w:rPr>
          <w:rFonts w:ascii="Times New Roman" w:hAnsi="Times New Roman" w:cs="Times New Roman"/>
          <w:b/>
          <w:sz w:val="24"/>
          <w:szCs w:val="24"/>
        </w:rPr>
      </w:pPr>
      <w:r w:rsidRPr="00F26E90">
        <w:rPr>
          <w:rFonts w:ascii="Times New Roman" w:hAnsi="Times New Roman" w:cs="Times New Roman"/>
          <w:b/>
          <w:sz w:val="24"/>
          <w:szCs w:val="24"/>
        </w:rPr>
        <w:t>Toetuse maksmise tingimused ja kord</w:t>
      </w:r>
    </w:p>
    <w:p w14:paraId="3D28D94C" w14:textId="1D872738" w:rsidR="00156D2C" w:rsidRDefault="00156D2C" w:rsidP="00156D2C">
      <w:pPr>
        <w:pStyle w:val="ListParagraph"/>
        <w:numPr>
          <w:ilvl w:val="1"/>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Toetust makstakse vastavalt ühendmääruse §-des 24 ja 26 sätestatud tingimustele.</w:t>
      </w:r>
    </w:p>
    <w:p w14:paraId="64F851E1" w14:textId="77777777" w:rsidR="00F92A01" w:rsidRPr="00F26E90" w:rsidRDefault="00F92A01" w:rsidP="00F92A01">
      <w:pPr>
        <w:pStyle w:val="ListParagraph"/>
        <w:spacing w:before="240" w:line="240" w:lineRule="auto"/>
        <w:ind w:left="567"/>
        <w:jc w:val="both"/>
        <w:rPr>
          <w:rFonts w:ascii="Times New Roman" w:hAnsi="Times New Roman" w:cs="Times New Roman"/>
          <w:sz w:val="24"/>
          <w:szCs w:val="24"/>
        </w:rPr>
      </w:pPr>
    </w:p>
    <w:p w14:paraId="63251A3D" w14:textId="256A09F8" w:rsidR="00156D2C" w:rsidRDefault="00156D2C" w:rsidP="00156D2C">
      <w:pPr>
        <w:pStyle w:val="ListParagraph"/>
        <w:numPr>
          <w:ilvl w:val="1"/>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Toetust makstakse tegelike kulude alusel, kui abikõlblik kulu on tekkinud ja see on tasutud. Kaudseid kulusid hüvitatakse punkti 7.2 kohaselt. </w:t>
      </w:r>
    </w:p>
    <w:p w14:paraId="700D31C7" w14:textId="77777777" w:rsidR="00F92A01" w:rsidRPr="00F26E90" w:rsidRDefault="00F92A01" w:rsidP="00F92A01">
      <w:pPr>
        <w:pStyle w:val="ListParagraph"/>
        <w:spacing w:before="240" w:line="240" w:lineRule="auto"/>
        <w:ind w:left="567"/>
        <w:jc w:val="both"/>
        <w:rPr>
          <w:rFonts w:ascii="Times New Roman" w:hAnsi="Times New Roman" w:cs="Times New Roman"/>
          <w:sz w:val="24"/>
          <w:szCs w:val="24"/>
        </w:rPr>
      </w:pPr>
    </w:p>
    <w:p w14:paraId="216C8A00" w14:textId="77777777" w:rsidR="00156D2C" w:rsidRPr="00F26E90" w:rsidRDefault="00156D2C" w:rsidP="00156D2C">
      <w:pPr>
        <w:pStyle w:val="ListParagraph"/>
        <w:numPr>
          <w:ilvl w:val="1"/>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Enne esimese makse saamist peavad elluviija ja partner esitama </w:t>
      </w:r>
      <w:proofErr w:type="spellStart"/>
      <w:r w:rsidRPr="00F26E90">
        <w:rPr>
          <w:rFonts w:ascii="Times New Roman" w:hAnsi="Times New Roman" w:cs="Times New Roman"/>
          <w:sz w:val="24"/>
          <w:szCs w:val="24"/>
        </w:rPr>
        <w:t>SiMile</w:t>
      </w:r>
      <w:proofErr w:type="spellEnd"/>
      <w:r w:rsidRPr="00F26E90">
        <w:rPr>
          <w:rFonts w:ascii="Times New Roman" w:hAnsi="Times New Roman" w:cs="Times New Roman"/>
          <w:sz w:val="24"/>
          <w:szCs w:val="24"/>
        </w:rPr>
        <w:t>:</w:t>
      </w:r>
    </w:p>
    <w:p w14:paraId="5BF6F4CB" w14:textId="77777777" w:rsidR="00156D2C" w:rsidRPr="00F26E90" w:rsidRDefault="00156D2C" w:rsidP="00156D2C">
      <w:pPr>
        <w:pStyle w:val="ListParagraph"/>
        <w:numPr>
          <w:ilvl w:val="2"/>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väljavõtte oma raamatupidamise </w:t>
      </w:r>
      <w:proofErr w:type="spellStart"/>
      <w:r w:rsidRPr="00F26E90">
        <w:rPr>
          <w:rFonts w:ascii="Times New Roman" w:hAnsi="Times New Roman" w:cs="Times New Roman"/>
          <w:sz w:val="24"/>
          <w:szCs w:val="24"/>
        </w:rPr>
        <w:t>sise</w:t>
      </w:r>
      <w:proofErr w:type="spellEnd"/>
      <w:r w:rsidRPr="00F26E90">
        <w:rPr>
          <w:rFonts w:ascii="Times New Roman" w:hAnsi="Times New Roman" w:cs="Times New Roman"/>
          <w:sz w:val="24"/>
          <w:szCs w:val="24"/>
        </w:rPr>
        <w:t>-eeskirjast, milles on kirjeldatud, kuidas projekti kulusid ja nende tasumist eristatakse raamatupidamises muudest projekti elluviija ja partneri kuludest;</w:t>
      </w:r>
    </w:p>
    <w:p w14:paraId="2C1A04EF" w14:textId="77777777" w:rsidR="00156D2C" w:rsidRPr="00F26E90" w:rsidRDefault="00156D2C" w:rsidP="00156D2C">
      <w:pPr>
        <w:pStyle w:val="ListParagraph"/>
        <w:numPr>
          <w:ilvl w:val="2"/>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asutuse riigihangete korra;</w:t>
      </w:r>
    </w:p>
    <w:p w14:paraId="7D3C21F5" w14:textId="77777777" w:rsidR="00156D2C" w:rsidRPr="00F26E90" w:rsidRDefault="00156D2C" w:rsidP="00156D2C">
      <w:pPr>
        <w:pStyle w:val="ListParagraph"/>
        <w:numPr>
          <w:ilvl w:val="2"/>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edasivolitatud õiguste korral esindusõigusliku isiku antud volituse koopia;</w:t>
      </w:r>
    </w:p>
    <w:p w14:paraId="06EFABBE" w14:textId="118373AF" w:rsidR="00156D2C" w:rsidRDefault="00156D2C" w:rsidP="00156D2C">
      <w:pPr>
        <w:pStyle w:val="ListParagraph"/>
        <w:numPr>
          <w:ilvl w:val="2"/>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punktides 8.3.1-8.3.3 nimetatud dokumente ei pea esitama, kui elluviija või partner on varem </w:t>
      </w:r>
      <w:proofErr w:type="spellStart"/>
      <w:r w:rsidRPr="00F26E90">
        <w:rPr>
          <w:rFonts w:ascii="Times New Roman" w:hAnsi="Times New Roman" w:cs="Times New Roman"/>
          <w:sz w:val="24"/>
          <w:szCs w:val="24"/>
        </w:rPr>
        <w:t>SiMile</w:t>
      </w:r>
      <w:proofErr w:type="spellEnd"/>
      <w:r w:rsidRPr="00F26E90">
        <w:rPr>
          <w:rFonts w:ascii="Times New Roman" w:hAnsi="Times New Roman" w:cs="Times New Roman"/>
          <w:sz w:val="24"/>
          <w:szCs w:val="24"/>
        </w:rPr>
        <w:t xml:space="preserve"> nimetatud dokumendid esitanud ja neid ei ole enne projekti rakendamist muudetud. Elluviija või partner esitab </w:t>
      </w:r>
      <w:proofErr w:type="spellStart"/>
      <w:r w:rsidRPr="00F26E90">
        <w:rPr>
          <w:rFonts w:ascii="Times New Roman" w:hAnsi="Times New Roman" w:cs="Times New Roman"/>
          <w:sz w:val="24"/>
          <w:szCs w:val="24"/>
        </w:rPr>
        <w:t>SiMile</w:t>
      </w:r>
      <w:proofErr w:type="spellEnd"/>
      <w:r w:rsidRPr="00F26E90">
        <w:rPr>
          <w:rFonts w:ascii="Times New Roman" w:hAnsi="Times New Roman" w:cs="Times New Roman"/>
          <w:sz w:val="24"/>
          <w:szCs w:val="24"/>
        </w:rPr>
        <w:t xml:space="preserve"> sellekohase kirjaliku kinnituse.</w:t>
      </w:r>
    </w:p>
    <w:p w14:paraId="7AF9AB5B" w14:textId="77777777" w:rsidR="00F92A01" w:rsidRPr="00F26E90" w:rsidRDefault="00F92A01" w:rsidP="00F92A01">
      <w:pPr>
        <w:pStyle w:val="ListParagraph"/>
        <w:spacing w:before="240" w:line="240" w:lineRule="auto"/>
        <w:ind w:left="567"/>
        <w:jc w:val="both"/>
        <w:rPr>
          <w:rFonts w:ascii="Times New Roman" w:hAnsi="Times New Roman" w:cs="Times New Roman"/>
          <w:sz w:val="24"/>
          <w:szCs w:val="24"/>
        </w:rPr>
      </w:pPr>
    </w:p>
    <w:p w14:paraId="4F13ABB9" w14:textId="40AFB15F" w:rsidR="0021472E" w:rsidRDefault="00156D2C" w:rsidP="0021472E">
      <w:pPr>
        <w:pStyle w:val="ListParagraph"/>
        <w:numPr>
          <w:ilvl w:val="1"/>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Elluviija esitab </w:t>
      </w:r>
      <w:proofErr w:type="spellStart"/>
      <w:r w:rsidRPr="00F26E90">
        <w:rPr>
          <w:rFonts w:ascii="Times New Roman" w:hAnsi="Times New Roman" w:cs="Times New Roman"/>
          <w:sz w:val="24"/>
          <w:szCs w:val="24"/>
        </w:rPr>
        <w:t>SiMile</w:t>
      </w:r>
      <w:proofErr w:type="spellEnd"/>
      <w:r w:rsidRPr="00F26E90">
        <w:rPr>
          <w:rFonts w:ascii="Times New Roman" w:hAnsi="Times New Roman" w:cs="Times New Roman"/>
          <w:sz w:val="24"/>
          <w:szCs w:val="24"/>
        </w:rPr>
        <w:t xml:space="preserve"> e-toetuse keskkonna kaudu maksetaotluse vähemalt kord poolaastas, kuid mitte sagedamini kui kord kvartalis</w:t>
      </w:r>
      <w:r>
        <w:rPr>
          <w:rFonts w:ascii="Times New Roman" w:hAnsi="Times New Roman" w:cs="Times New Roman"/>
          <w:sz w:val="24"/>
          <w:szCs w:val="24"/>
        </w:rPr>
        <w:t xml:space="preserve"> projekti</w:t>
      </w:r>
      <w:r w:rsidRPr="00F26E90">
        <w:rPr>
          <w:rFonts w:ascii="Times New Roman" w:hAnsi="Times New Roman" w:cs="Times New Roman"/>
          <w:sz w:val="24"/>
          <w:szCs w:val="24"/>
        </w:rPr>
        <w:t xml:space="preserve"> elluviimise algusajast arvates.</w:t>
      </w:r>
    </w:p>
    <w:p w14:paraId="2F346932" w14:textId="77777777" w:rsidR="0021472E" w:rsidRDefault="0021472E" w:rsidP="0021472E">
      <w:pPr>
        <w:pStyle w:val="ListParagraph"/>
        <w:spacing w:before="240" w:line="240" w:lineRule="auto"/>
        <w:ind w:left="567"/>
        <w:jc w:val="both"/>
        <w:rPr>
          <w:rFonts w:ascii="Times New Roman" w:hAnsi="Times New Roman" w:cs="Times New Roman"/>
          <w:sz w:val="24"/>
          <w:szCs w:val="24"/>
        </w:rPr>
      </w:pPr>
    </w:p>
    <w:p w14:paraId="75CE2B02" w14:textId="27BB14A4" w:rsidR="0021472E" w:rsidRPr="0021472E" w:rsidRDefault="00156D2C" w:rsidP="0021472E">
      <w:pPr>
        <w:pStyle w:val="ListParagraph"/>
        <w:numPr>
          <w:ilvl w:val="1"/>
          <w:numId w:val="38"/>
        </w:numPr>
        <w:spacing w:before="240" w:line="240" w:lineRule="auto"/>
        <w:ind w:left="567" w:hanging="567"/>
        <w:jc w:val="both"/>
        <w:rPr>
          <w:rFonts w:ascii="Times New Roman" w:hAnsi="Times New Roman" w:cs="Times New Roman"/>
          <w:sz w:val="24"/>
          <w:szCs w:val="24"/>
        </w:rPr>
      </w:pPr>
      <w:r w:rsidRPr="0021472E">
        <w:rPr>
          <w:rFonts w:ascii="Times New Roman" w:hAnsi="Times New Roman" w:cs="Times New Roman"/>
          <w:sz w:val="24"/>
          <w:szCs w:val="24"/>
        </w:rPr>
        <w:t xml:space="preserve">Makse aluseks olevate dokumentide menetlusaeg on kuni 80 kalendripäeva dokumentide saamisest arvates. </w:t>
      </w:r>
      <w:r w:rsidR="00FC4FEB" w:rsidRPr="0021472E">
        <w:rPr>
          <w:rFonts w:ascii="Times New Roman" w:hAnsi="Times New Roman" w:cs="Times New Roman"/>
          <w:color w:val="202020"/>
          <w:sz w:val="24"/>
          <w:szCs w:val="24"/>
          <w:shd w:val="clear" w:color="auto" w:fill="FFFFFF"/>
        </w:rPr>
        <w:t>Kui makse tõendamise aluseks olevates dokumentides on puudusi või kulude abikõlblikkuse üle otsustamiseks on vaja lisateavet, võib SiM pikendada nimetatud tähtaega puuduste kõrvaldamise või dokumentide või teabe esitamise aja võrra, teavitades sellest elluviijat.</w:t>
      </w:r>
      <w:r w:rsidR="0021472E" w:rsidRPr="0021472E">
        <w:rPr>
          <w:rFonts w:ascii="Times New Roman" w:hAnsi="Times New Roman" w:cs="Times New Roman"/>
          <w:sz w:val="24"/>
          <w:szCs w:val="24"/>
        </w:rPr>
        <w:t xml:space="preserve"> [</w:t>
      </w:r>
      <w:r w:rsidR="0021472E" w:rsidRPr="0021472E">
        <w:rPr>
          <w:rFonts w:ascii="Times New Roman" w:hAnsi="Times New Roman" w:cs="Times New Roman"/>
          <w:i/>
          <w:sz w:val="24"/>
          <w:szCs w:val="24"/>
        </w:rPr>
        <w:t>muudetud siseministri 07.12.2023 käskkirjaga nr 1-3/138</w:t>
      </w:r>
      <w:r w:rsidR="0021472E" w:rsidRPr="0021472E">
        <w:rPr>
          <w:rFonts w:ascii="Times New Roman" w:hAnsi="Times New Roman" w:cs="Times New Roman"/>
          <w:sz w:val="24"/>
          <w:szCs w:val="24"/>
        </w:rPr>
        <w:t>]</w:t>
      </w:r>
    </w:p>
    <w:p w14:paraId="196CC54B" w14:textId="77777777" w:rsidR="00F92A01" w:rsidRPr="00F26E90" w:rsidRDefault="00F92A01" w:rsidP="00F92A01">
      <w:pPr>
        <w:pStyle w:val="ListParagraph"/>
        <w:spacing w:before="240" w:line="240" w:lineRule="auto"/>
        <w:ind w:left="567"/>
        <w:jc w:val="both"/>
        <w:rPr>
          <w:rFonts w:ascii="Times New Roman" w:hAnsi="Times New Roman" w:cs="Times New Roman"/>
          <w:sz w:val="24"/>
          <w:szCs w:val="24"/>
        </w:rPr>
      </w:pPr>
    </w:p>
    <w:p w14:paraId="1ACF6CC6" w14:textId="77777777" w:rsidR="0021472E" w:rsidRDefault="00156D2C" w:rsidP="0021472E">
      <w:pPr>
        <w:pStyle w:val="ListParagraph"/>
        <w:spacing w:line="240" w:lineRule="auto"/>
        <w:ind w:left="709"/>
        <w:jc w:val="both"/>
        <w:rPr>
          <w:rFonts w:ascii="Times New Roman" w:eastAsia="Times New Roman" w:hAnsi="Times New Roman" w:cs="Times New Roman"/>
          <w:i/>
          <w:sz w:val="24"/>
          <w:szCs w:val="24"/>
        </w:rPr>
      </w:pPr>
      <w:proofErr w:type="spellStart"/>
      <w:r w:rsidRPr="00F26E90">
        <w:rPr>
          <w:rFonts w:ascii="Times New Roman" w:hAnsi="Times New Roman" w:cs="Times New Roman"/>
          <w:sz w:val="24"/>
          <w:szCs w:val="24"/>
        </w:rPr>
        <w:t>SiMi</w:t>
      </w:r>
      <w:proofErr w:type="spellEnd"/>
      <w:r w:rsidRPr="00F26E90">
        <w:rPr>
          <w:rFonts w:ascii="Times New Roman" w:hAnsi="Times New Roman" w:cs="Times New Roman"/>
          <w:sz w:val="24"/>
          <w:szCs w:val="24"/>
        </w:rPr>
        <w:t xml:space="preserve"> õigused ja kohustused makse menetlemise peatamisel ja maksest keeldumisel on sätestatud ühendmääruse §-s 33.</w:t>
      </w:r>
      <w:r w:rsidR="0021472E">
        <w:rPr>
          <w:rFonts w:ascii="Times New Roman" w:hAnsi="Times New Roman" w:cs="Times New Roman"/>
          <w:sz w:val="24"/>
          <w:szCs w:val="24"/>
        </w:rPr>
        <w:t xml:space="preserve"> </w:t>
      </w:r>
      <w:r w:rsidR="00FC4FEB" w:rsidRPr="004F5682">
        <w:rPr>
          <w:rFonts w:ascii="Times New Roman" w:eastAsia="Times New Roman" w:hAnsi="Times New Roman" w:cs="Times New Roman"/>
          <w:color w:val="202020"/>
          <w:sz w:val="24"/>
          <w:szCs w:val="24"/>
          <w:lang w:eastAsia="et-EE"/>
        </w:rPr>
        <w:t xml:space="preserve">SiM võib toetuse maksmise aluseks olevate dokumentide </w:t>
      </w:r>
      <w:r w:rsidR="00FC4FEB" w:rsidRPr="00DD29D1">
        <w:rPr>
          <w:rFonts w:ascii="Times New Roman" w:eastAsia="Times New Roman" w:hAnsi="Times New Roman" w:cs="Times New Roman"/>
          <w:color w:val="202020"/>
          <w:sz w:val="24"/>
          <w:szCs w:val="24"/>
          <w:lang w:eastAsia="et-EE"/>
        </w:rPr>
        <w:t xml:space="preserve">tõendamise </w:t>
      </w:r>
      <w:r w:rsidR="00FC4FEB" w:rsidRPr="00E51D26">
        <w:rPr>
          <w:rFonts w:ascii="Times New Roman" w:eastAsia="Times New Roman" w:hAnsi="Times New Roman" w:cs="Times New Roman"/>
          <w:sz w:val="24"/>
          <w:szCs w:val="24"/>
          <w:lang w:eastAsia="et-EE"/>
        </w:rPr>
        <w:t xml:space="preserve">menetluse osaliselt või täielikult peatada või peatada edasiste maksete menetlemise, kui </w:t>
      </w:r>
      <w:r w:rsidR="00FC4FEB" w:rsidRPr="00E51D26">
        <w:rPr>
          <w:rFonts w:ascii="Times New Roman" w:hAnsi="Times New Roman" w:cs="Times New Roman"/>
          <w:sz w:val="24"/>
          <w:szCs w:val="24"/>
          <w:shd w:val="clear" w:color="auto" w:fill="FFFFFF"/>
        </w:rPr>
        <w:t xml:space="preserve">maksetaotluse esitamisele eelnenud kohustus on täitmata, sh aruanne esitamata ning </w:t>
      </w:r>
      <w:proofErr w:type="spellStart"/>
      <w:r w:rsidR="00FC4FEB" w:rsidRPr="00E51D26">
        <w:rPr>
          <w:rFonts w:ascii="Times New Roman" w:hAnsi="Times New Roman" w:cs="Times New Roman"/>
          <w:sz w:val="24"/>
          <w:szCs w:val="24"/>
          <w:shd w:val="clear" w:color="auto" w:fill="FFFFFF"/>
        </w:rPr>
        <w:t>SiMi</w:t>
      </w:r>
      <w:proofErr w:type="spellEnd"/>
      <w:r w:rsidR="00FC4FEB" w:rsidRPr="00E51D26">
        <w:rPr>
          <w:rFonts w:ascii="Times New Roman" w:hAnsi="Times New Roman" w:cs="Times New Roman"/>
          <w:sz w:val="24"/>
          <w:szCs w:val="24"/>
          <w:shd w:val="clear" w:color="auto" w:fill="FFFFFF"/>
        </w:rPr>
        <w:t xml:space="preserve"> poolt kinnitamata ja kui kulude </w:t>
      </w:r>
      <w:r w:rsidR="00FC4FEB" w:rsidRPr="00DD29D1">
        <w:rPr>
          <w:rFonts w:ascii="Times New Roman" w:hAnsi="Times New Roman" w:cs="Times New Roman"/>
          <w:sz w:val="24"/>
          <w:szCs w:val="24"/>
          <w:shd w:val="clear" w:color="auto" w:fill="FFFFFF"/>
        </w:rPr>
        <w:t xml:space="preserve">kontrollimise valimisse kuuluvad tõendavad dokumendid </w:t>
      </w:r>
      <w:r w:rsidR="00FC4FEB">
        <w:rPr>
          <w:rFonts w:ascii="Times New Roman" w:hAnsi="Times New Roman" w:cs="Times New Roman"/>
          <w:sz w:val="24"/>
          <w:szCs w:val="24"/>
          <w:shd w:val="clear" w:color="auto" w:fill="FFFFFF"/>
        </w:rPr>
        <w:t xml:space="preserve">on </w:t>
      </w:r>
      <w:r w:rsidR="00FC4FEB" w:rsidRPr="00DD29D1">
        <w:rPr>
          <w:rFonts w:ascii="Times New Roman" w:hAnsi="Times New Roman" w:cs="Times New Roman"/>
          <w:sz w:val="24"/>
          <w:szCs w:val="24"/>
          <w:shd w:val="clear" w:color="auto" w:fill="FFFFFF"/>
        </w:rPr>
        <w:t>esitamata</w:t>
      </w:r>
      <w:r w:rsidR="0021472E">
        <w:rPr>
          <w:rFonts w:ascii="Times New Roman" w:hAnsi="Times New Roman" w:cs="Times New Roman"/>
          <w:sz w:val="24"/>
          <w:szCs w:val="24"/>
          <w:shd w:val="clear" w:color="auto" w:fill="FFFFFF"/>
        </w:rPr>
        <w:t xml:space="preserve">. </w:t>
      </w:r>
      <w:r w:rsidR="0021472E">
        <w:rPr>
          <w:rFonts w:ascii="Times New Roman" w:hAnsi="Times New Roman" w:cs="Times New Roman"/>
          <w:sz w:val="24"/>
          <w:szCs w:val="24"/>
        </w:rPr>
        <w:t>[</w:t>
      </w:r>
      <w:r w:rsidR="0021472E" w:rsidRPr="00F97D8B">
        <w:rPr>
          <w:rFonts w:ascii="Times New Roman" w:hAnsi="Times New Roman" w:cs="Times New Roman"/>
          <w:i/>
          <w:sz w:val="24"/>
          <w:szCs w:val="24"/>
        </w:rPr>
        <w:t>muudetud siseministri 07.1</w:t>
      </w:r>
      <w:r w:rsidR="0021472E">
        <w:rPr>
          <w:rFonts w:ascii="Times New Roman" w:hAnsi="Times New Roman" w:cs="Times New Roman"/>
          <w:i/>
          <w:sz w:val="24"/>
          <w:szCs w:val="24"/>
        </w:rPr>
        <w:t>2</w:t>
      </w:r>
      <w:r w:rsidR="0021472E" w:rsidRPr="00F97D8B">
        <w:rPr>
          <w:rFonts w:ascii="Times New Roman" w:hAnsi="Times New Roman" w:cs="Times New Roman"/>
          <w:i/>
          <w:sz w:val="24"/>
          <w:szCs w:val="24"/>
        </w:rPr>
        <w:t>.2023 käskkirjaga nr 1-3/13</w:t>
      </w:r>
      <w:r w:rsidR="0021472E">
        <w:rPr>
          <w:rFonts w:ascii="Times New Roman" w:hAnsi="Times New Roman" w:cs="Times New Roman"/>
          <w:i/>
          <w:sz w:val="24"/>
          <w:szCs w:val="24"/>
        </w:rPr>
        <w:t>8</w:t>
      </w:r>
      <w:r w:rsidR="0021472E">
        <w:rPr>
          <w:rFonts w:ascii="Times New Roman" w:hAnsi="Times New Roman" w:cs="Times New Roman"/>
          <w:sz w:val="24"/>
          <w:szCs w:val="24"/>
        </w:rPr>
        <w:t>]</w:t>
      </w:r>
    </w:p>
    <w:p w14:paraId="6E4150AD" w14:textId="77777777" w:rsidR="00156D2C" w:rsidRPr="00F26E90" w:rsidRDefault="00156D2C" w:rsidP="00156D2C">
      <w:pPr>
        <w:pStyle w:val="ListParagraph"/>
        <w:numPr>
          <w:ilvl w:val="1"/>
          <w:numId w:val="3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Lõppmakse saamiseks esitatavad dokumendid esitatakse koos projekti lõpparuandega. Lõppmakse tehakse pärast tingimuste ja kohustuste täitmist ning </w:t>
      </w:r>
      <w:proofErr w:type="spellStart"/>
      <w:r w:rsidRPr="00F26E90">
        <w:rPr>
          <w:rFonts w:ascii="Times New Roman" w:hAnsi="Times New Roman" w:cs="Times New Roman"/>
          <w:sz w:val="24"/>
          <w:szCs w:val="24"/>
        </w:rPr>
        <w:t>SiMi</w:t>
      </w:r>
      <w:proofErr w:type="spellEnd"/>
      <w:r w:rsidRPr="00F26E90">
        <w:rPr>
          <w:rFonts w:ascii="Times New Roman" w:hAnsi="Times New Roman" w:cs="Times New Roman"/>
          <w:sz w:val="24"/>
          <w:szCs w:val="24"/>
        </w:rPr>
        <w:t xml:space="preserve"> kontrollitud lõpparuande kinnitamist.</w:t>
      </w:r>
    </w:p>
    <w:p w14:paraId="5AC0DC61" w14:textId="77777777" w:rsidR="00156D2C" w:rsidRPr="00F26E90" w:rsidRDefault="00156D2C" w:rsidP="00B3709A">
      <w:pPr>
        <w:keepNext/>
        <w:tabs>
          <w:tab w:val="left" w:pos="567"/>
        </w:tabs>
        <w:spacing w:after="0" w:line="240" w:lineRule="auto"/>
        <w:ind w:firstLine="57"/>
        <w:jc w:val="both"/>
        <w:outlineLvl w:val="0"/>
        <w:rPr>
          <w:rFonts w:ascii="Times New Roman" w:eastAsia="Times New Roman" w:hAnsi="Times New Roman" w:cs="Times New Roman"/>
          <w:b/>
          <w:iCs/>
          <w:kern w:val="32"/>
          <w:sz w:val="24"/>
          <w:szCs w:val="24"/>
        </w:rPr>
      </w:pPr>
      <w:r w:rsidRPr="00B3709A">
        <w:rPr>
          <w:rFonts w:ascii="Times New Roman" w:eastAsia="Times New Roman" w:hAnsi="Times New Roman" w:cs="Times New Roman"/>
          <w:b/>
          <w:iCs/>
          <w:kern w:val="32"/>
          <w:sz w:val="24"/>
          <w:szCs w:val="24"/>
        </w:rPr>
        <w:t>9.</w:t>
      </w:r>
      <w:r w:rsidRPr="00F26E90">
        <w:rPr>
          <w:rFonts w:ascii="Times New Roman" w:eastAsia="Times New Roman" w:hAnsi="Times New Roman" w:cs="Times New Roman"/>
          <w:b/>
          <w:iCs/>
          <w:kern w:val="32"/>
          <w:sz w:val="24"/>
          <w:szCs w:val="24"/>
        </w:rPr>
        <w:t xml:space="preserve"> </w:t>
      </w:r>
      <w:r>
        <w:rPr>
          <w:rFonts w:ascii="Times New Roman" w:eastAsia="Times New Roman" w:hAnsi="Times New Roman" w:cs="Times New Roman"/>
          <w:b/>
          <w:iCs/>
          <w:kern w:val="32"/>
          <w:sz w:val="24"/>
          <w:szCs w:val="24"/>
        </w:rPr>
        <w:tab/>
      </w:r>
      <w:r w:rsidRPr="00F26E90">
        <w:rPr>
          <w:rFonts w:ascii="Times New Roman" w:eastAsia="Times New Roman" w:hAnsi="Times New Roman" w:cs="Times New Roman"/>
          <w:b/>
          <w:iCs/>
          <w:kern w:val="32"/>
          <w:sz w:val="24"/>
          <w:szCs w:val="24"/>
        </w:rPr>
        <w:t>Elluviija ja partneri õigused ja kohustused</w:t>
      </w:r>
    </w:p>
    <w:p w14:paraId="139FFE66" w14:textId="66F0ED5F" w:rsidR="00C05003" w:rsidRDefault="00C05003" w:rsidP="00C05003">
      <w:pPr>
        <w:pStyle w:val="ListParagraph"/>
        <w:numPr>
          <w:ilvl w:val="1"/>
          <w:numId w:val="28"/>
        </w:numPr>
        <w:spacing w:after="0" w:line="240" w:lineRule="auto"/>
        <w:ind w:left="567" w:hanging="567"/>
        <w:jc w:val="both"/>
        <w:rPr>
          <w:rFonts w:ascii="Times New Roman" w:hAnsi="Times New Roman" w:cs="Times New Roman"/>
          <w:sz w:val="24"/>
          <w:szCs w:val="24"/>
        </w:rPr>
      </w:pPr>
      <w:r w:rsidRPr="007E4639">
        <w:rPr>
          <w:rFonts w:ascii="Times New Roman" w:hAnsi="Times New Roman" w:cs="Times New Roman"/>
          <w:sz w:val="24"/>
          <w:szCs w:val="24"/>
        </w:rPr>
        <w:t xml:space="preserve">Elluviijale kohalduvad kõik </w:t>
      </w:r>
      <w:r w:rsidRPr="00C00F5A">
        <w:rPr>
          <w:rFonts w:ascii="Times New Roman" w:hAnsi="Times New Roman" w:cs="Times New Roman"/>
          <w:sz w:val="24"/>
          <w:szCs w:val="24"/>
        </w:rPr>
        <w:t xml:space="preserve">perioodi 2021–2027 Euroopa Liidu ühtekuuluvus- ja </w:t>
      </w:r>
      <w:proofErr w:type="spellStart"/>
      <w:r w:rsidRPr="00C00F5A">
        <w:rPr>
          <w:rFonts w:ascii="Times New Roman" w:hAnsi="Times New Roman" w:cs="Times New Roman"/>
          <w:sz w:val="24"/>
          <w:szCs w:val="24"/>
        </w:rPr>
        <w:t>siseturvalisuspoliitika</w:t>
      </w:r>
      <w:proofErr w:type="spellEnd"/>
      <w:r w:rsidRPr="00C00F5A">
        <w:rPr>
          <w:rFonts w:ascii="Times New Roman" w:hAnsi="Times New Roman" w:cs="Times New Roman"/>
          <w:sz w:val="24"/>
          <w:szCs w:val="24"/>
        </w:rPr>
        <w:t xml:space="preserve"> fondide rakendamise seaduse (edaspidi </w:t>
      </w:r>
      <w:r w:rsidRPr="00C00F5A">
        <w:rPr>
          <w:rFonts w:ascii="Times New Roman" w:hAnsi="Times New Roman" w:cs="Times New Roman"/>
          <w:i/>
          <w:iCs/>
          <w:sz w:val="24"/>
          <w:szCs w:val="24"/>
        </w:rPr>
        <w:t>ÜSS2021_2027</w:t>
      </w:r>
      <w:r w:rsidRPr="00C00F5A">
        <w:rPr>
          <w:rFonts w:ascii="Times New Roman" w:hAnsi="Times New Roman" w:cs="Times New Roman"/>
          <w:sz w:val="24"/>
          <w:szCs w:val="24"/>
        </w:rPr>
        <w:t xml:space="preserve">) </w:t>
      </w:r>
      <w:r w:rsidRPr="007E4639">
        <w:rPr>
          <w:rFonts w:ascii="Times New Roman" w:hAnsi="Times New Roman" w:cs="Times New Roman"/>
          <w:sz w:val="24"/>
          <w:szCs w:val="24"/>
        </w:rPr>
        <w:t>ja selle alusel kehtestatud õigusaktides toetuse saajale sätestatud kohustused.</w:t>
      </w:r>
    </w:p>
    <w:p w14:paraId="43CF42AF" w14:textId="77777777" w:rsidR="00DF31CB" w:rsidRDefault="00DF31CB" w:rsidP="00DF31CB">
      <w:pPr>
        <w:pStyle w:val="ListParagraph"/>
        <w:spacing w:after="0" w:line="240" w:lineRule="auto"/>
        <w:ind w:left="567"/>
        <w:jc w:val="both"/>
        <w:rPr>
          <w:rFonts w:ascii="Times New Roman" w:hAnsi="Times New Roman" w:cs="Times New Roman"/>
          <w:sz w:val="24"/>
          <w:szCs w:val="24"/>
        </w:rPr>
      </w:pPr>
    </w:p>
    <w:p w14:paraId="4FF75C9F" w14:textId="25F6705E"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lastRenderedPageBreak/>
        <w:t xml:space="preserve">Elluviija ja partner peavad täitma lisaks </w:t>
      </w:r>
      <w:proofErr w:type="spellStart"/>
      <w:r w:rsidRPr="00F26E90">
        <w:rPr>
          <w:rFonts w:ascii="Times New Roman" w:hAnsi="Times New Roman" w:cs="Times New Roman"/>
          <w:sz w:val="24"/>
          <w:szCs w:val="24"/>
        </w:rPr>
        <w:t>TATis</w:t>
      </w:r>
      <w:proofErr w:type="spellEnd"/>
      <w:r w:rsidRPr="00F26E90">
        <w:rPr>
          <w:rFonts w:ascii="Times New Roman" w:hAnsi="Times New Roman" w:cs="Times New Roman"/>
          <w:sz w:val="24"/>
          <w:szCs w:val="24"/>
        </w:rPr>
        <w:t xml:space="preserve"> sätestatud kohustustele ühendmääruse §</w:t>
      </w:r>
      <w:r w:rsidR="00B3709A">
        <w:rPr>
          <w:rFonts w:ascii="Times New Roman" w:hAnsi="Times New Roman" w:cs="Times New Roman"/>
          <w:sz w:val="24"/>
          <w:szCs w:val="24"/>
        </w:rPr>
        <w:noBreakHyphen/>
      </w:r>
      <w:r>
        <w:rPr>
          <w:rFonts w:ascii="Times New Roman" w:hAnsi="Times New Roman" w:cs="Times New Roman"/>
          <w:sz w:val="24"/>
          <w:szCs w:val="24"/>
        </w:rPr>
        <w:t>i</w:t>
      </w:r>
      <w:r w:rsidR="00B3709A">
        <w:rPr>
          <w:rFonts w:ascii="Times New Roman" w:hAnsi="Times New Roman" w:cs="Times New Roman"/>
          <w:sz w:val="24"/>
          <w:szCs w:val="24"/>
        </w:rPr>
        <w:t> </w:t>
      </w:r>
      <w:r w:rsidRPr="00F26E90">
        <w:rPr>
          <w:rFonts w:ascii="Times New Roman" w:hAnsi="Times New Roman" w:cs="Times New Roman"/>
          <w:sz w:val="24"/>
          <w:szCs w:val="24"/>
        </w:rPr>
        <w:t xml:space="preserve">10 </w:t>
      </w:r>
      <w:r>
        <w:rPr>
          <w:rFonts w:ascii="Times New Roman" w:hAnsi="Times New Roman" w:cs="Times New Roman"/>
          <w:sz w:val="24"/>
          <w:szCs w:val="24"/>
        </w:rPr>
        <w:t>lõigetes 2 ja 3 ning §-</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w:t>
      </w:r>
      <w:r w:rsidRPr="00F26E90">
        <w:rPr>
          <w:rFonts w:ascii="Times New Roman" w:hAnsi="Times New Roman" w:cs="Times New Roman"/>
          <w:sz w:val="24"/>
          <w:szCs w:val="24"/>
        </w:rPr>
        <w:t>11 toetuse saajale kehtestatud kohustusi</w:t>
      </w:r>
      <w:del w:id="60" w:author="Ülle Leht" w:date="2025-05-16T13:14:00Z">
        <w:r w:rsidRPr="00F26E90" w:rsidDel="005C5A05">
          <w:rPr>
            <w:rFonts w:ascii="Times New Roman" w:hAnsi="Times New Roman" w:cs="Times New Roman"/>
            <w:sz w:val="24"/>
            <w:szCs w:val="24"/>
          </w:rPr>
          <w:delText>, sh järgim</w:delText>
        </w:r>
      </w:del>
      <w:del w:id="61" w:author="Ülle Leht" w:date="2025-05-16T13:15:00Z">
        <w:r w:rsidRPr="00F26E90" w:rsidDel="005C5A05">
          <w:rPr>
            <w:rFonts w:ascii="Times New Roman" w:hAnsi="Times New Roman" w:cs="Times New Roman"/>
            <w:sz w:val="24"/>
            <w:szCs w:val="24"/>
          </w:rPr>
          <w:delText>a ostumenetluse läbiviimise nõudeid</w:delText>
        </w:r>
      </w:del>
      <w:r w:rsidRPr="00F26E90">
        <w:rPr>
          <w:rFonts w:ascii="Times New Roman" w:hAnsi="Times New Roman" w:cs="Times New Roman"/>
          <w:sz w:val="24"/>
          <w:szCs w:val="24"/>
        </w:rPr>
        <w:t xml:space="preserve">. </w:t>
      </w:r>
    </w:p>
    <w:p w14:paraId="4292E454" w14:textId="77777777" w:rsidR="00DF31CB" w:rsidRPr="00F26E90" w:rsidRDefault="00DF31CB" w:rsidP="00DF31CB">
      <w:pPr>
        <w:pStyle w:val="ListParagraph"/>
        <w:spacing w:before="240" w:line="240" w:lineRule="auto"/>
        <w:ind w:left="567"/>
        <w:jc w:val="both"/>
        <w:rPr>
          <w:rFonts w:ascii="Times New Roman" w:hAnsi="Times New Roman" w:cs="Times New Roman"/>
          <w:sz w:val="24"/>
          <w:szCs w:val="24"/>
        </w:rPr>
      </w:pPr>
    </w:p>
    <w:p w14:paraId="5FA92656" w14:textId="77777777" w:rsidR="00156D2C" w:rsidRPr="00F26E90"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Ühtlasi on elluviija kohustatud:</w:t>
      </w:r>
    </w:p>
    <w:p w14:paraId="7730A4A1" w14:textId="77777777" w:rsidR="00156D2C" w:rsidRDefault="00156D2C" w:rsidP="00156D2C">
      <w:pPr>
        <w:pStyle w:val="ListParagraph"/>
        <w:numPr>
          <w:ilvl w:val="2"/>
          <w:numId w:val="28"/>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esitama </w:t>
      </w:r>
      <w:proofErr w:type="spellStart"/>
      <w:r>
        <w:rPr>
          <w:rFonts w:ascii="Times New Roman" w:hAnsi="Times New Roman" w:cs="Times New Roman"/>
          <w:sz w:val="24"/>
          <w:szCs w:val="24"/>
        </w:rPr>
        <w:t>SiMile</w:t>
      </w:r>
      <w:proofErr w:type="spellEnd"/>
      <w:r>
        <w:rPr>
          <w:rFonts w:ascii="Times New Roman" w:hAnsi="Times New Roman" w:cs="Times New Roman"/>
          <w:sz w:val="24"/>
          <w:szCs w:val="24"/>
        </w:rPr>
        <w:t xml:space="preserve"> projekti kirjelduse Struktuuritoetuse registrisse sisestamiseks ministeeriumi väljatöötatud vormil 15 tööpäeva jooksul </w:t>
      </w:r>
      <w:proofErr w:type="spellStart"/>
      <w:r>
        <w:rPr>
          <w:rFonts w:ascii="Times New Roman" w:hAnsi="Times New Roman" w:cs="Times New Roman"/>
          <w:sz w:val="24"/>
          <w:szCs w:val="24"/>
        </w:rPr>
        <w:t>TATi</w:t>
      </w:r>
      <w:proofErr w:type="spellEnd"/>
      <w:r>
        <w:rPr>
          <w:rFonts w:ascii="Times New Roman" w:hAnsi="Times New Roman" w:cs="Times New Roman"/>
          <w:sz w:val="24"/>
          <w:szCs w:val="24"/>
        </w:rPr>
        <w:t xml:space="preserve"> kinnitamisest;</w:t>
      </w:r>
    </w:p>
    <w:p w14:paraId="2028AA34" w14:textId="77777777" w:rsidR="00156D2C" w:rsidRPr="002F4411" w:rsidRDefault="00156D2C" w:rsidP="00156D2C">
      <w:pPr>
        <w:pStyle w:val="ListParagraph"/>
        <w:numPr>
          <w:ilvl w:val="2"/>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esitama </w:t>
      </w:r>
      <w:proofErr w:type="spellStart"/>
      <w:r w:rsidRPr="00F26E90">
        <w:rPr>
          <w:rFonts w:ascii="Times New Roman" w:hAnsi="Times New Roman" w:cs="Times New Roman"/>
          <w:sz w:val="24"/>
          <w:szCs w:val="24"/>
        </w:rPr>
        <w:t>SiMile</w:t>
      </w:r>
      <w:proofErr w:type="spellEnd"/>
      <w:r w:rsidRPr="00F26E90">
        <w:rPr>
          <w:rFonts w:ascii="Times New Roman" w:hAnsi="Times New Roman" w:cs="Times New Roman"/>
          <w:sz w:val="24"/>
          <w:szCs w:val="24"/>
        </w:rPr>
        <w:t xml:space="preserve"> kinnitamiseks projekti eelarve jagunemise tegevuste ja aastate kaupa </w:t>
      </w:r>
      <w:proofErr w:type="spellStart"/>
      <w:r w:rsidRPr="00F26E90">
        <w:rPr>
          <w:rFonts w:ascii="Times New Roman" w:hAnsi="Times New Roman" w:cs="Times New Roman"/>
          <w:sz w:val="24"/>
          <w:szCs w:val="24"/>
        </w:rPr>
        <w:t>SiMi</w:t>
      </w:r>
      <w:proofErr w:type="spellEnd"/>
      <w:r w:rsidRPr="00F26E90">
        <w:rPr>
          <w:rFonts w:ascii="Times New Roman" w:hAnsi="Times New Roman" w:cs="Times New Roman"/>
          <w:sz w:val="24"/>
          <w:szCs w:val="24"/>
        </w:rPr>
        <w:t xml:space="preserve"> väljatöötatud vormil 15 tööpäeva jooksul </w:t>
      </w:r>
      <w:proofErr w:type="spellStart"/>
      <w:r w:rsidRPr="00F26E90">
        <w:rPr>
          <w:rFonts w:ascii="Times New Roman" w:hAnsi="Times New Roman" w:cs="Times New Roman"/>
          <w:sz w:val="24"/>
          <w:szCs w:val="24"/>
        </w:rPr>
        <w:t>TATi</w:t>
      </w:r>
      <w:proofErr w:type="spellEnd"/>
      <w:r w:rsidRPr="00F26E90">
        <w:rPr>
          <w:rFonts w:ascii="Times New Roman" w:hAnsi="Times New Roman" w:cs="Times New Roman"/>
          <w:sz w:val="24"/>
          <w:szCs w:val="24"/>
        </w:rPr>
        <w:t xml:space="preserve"> kinnitamisest. Tegevuskava ja eelarveridade vahelist jaotust tohib muuta kuni kaks korda aastas (taotlus e</w:t>
      </w:r>
      <w:r w:rsidRPr="002F4411">
        <w:rPr>
          <w:rFonts w:ascii="Times New Roman" w:hAnsi="Times New Roman" w:cs="Times New Roman"/>
          <w:sz w:val="24"/>
          <w:szCs w:val="24"/>
        </w:rPr>
        <w:t xml:space="preserve">sitada </w:t>
      </w:r>
      <w:proofErr w:type="spellStart"/>
      <w:r>
        <w:rPr>
          <w:rFonts w:ascii="Times New Roman" w:hAnsi="Times New Roman" w:cs="Times New Roman"/>
          <w:sz w:val="24"/>
          <w:szCs w:val="24"/>
        </w:rPr>
        <w:t>SiMile</w:t>
      </w:r>
      <w:proofErr w:type="spellEnd"/>
      <w:r>
        <w:rPr>
          <w:rFonts w:ascii="Times New Roman" w:hAnsi="Times New Roman" w:cs="Times New Roman"/>
          <w:sz w:val="24"/>
          <w:szCs w:val="24"/>
        </w:rPr>
        <w:t xml:space="preserve"> </w:t>
      </w:r>
      <w:r w:rsidRPr="002F4411">
        <w:rPr>
          <w:rFonts w:ascii="Times New Roman" w:hAnsi="Times New Roman" w:cs="Times New Roman"/>
          <w:sz w:val="24"/>
          <w:szCs w:val="24"/>
        </w:rPr>
        <w:t xml:space="preserve">15. jaanuariks </w:t>
      </w:r>
      <w:r>
        <w:rPr>
          <w:rFonts w:ascii="Times New Roman" w:hAnsi="Times New Roman" w:cs="Times New Roman"/>
          <w:sz w:val="24"/>
          <w:szCs w:val="24"/>
        </w:rPr>
        <w:t>ja/</w:t>
      </w:r>
      <w:r w:rsidRPr="002F4411">
        <w:rPr>
          <w:rFonts w:ascii="Times New Roman" w:hAnsi="Times New Roman" w:cs="Times New Roman"/>
          <w:sz w:val="24"/>
          <w:szCs w:val="24"/>
        </w:rPr>
        <w:t>või 15. juuniks). Tegevuskava ja eelarve muutmist ei ole vaja taotleda järgmistel juhtudel:</w:t>
      </w:r>
    </w:p>
    <w:p w14:paraId="53164E27" w14:textId="77777777" w:rsidR="00156D2C" w:rsidRDefault="00156D2C" w:rsidP="00156D2C">
      <w:pPr>
        <w:pStyle w:val="ListParagraph"/>
        <w:numPr>
          <w:ilvl w:val="0"/>
          <w:numId w:val="17"/>
        </w:numPr>
        <w:spacing w:before="240" w:line="240" w:lineRule="auto"/>
        <w:ind w:left="567" w:firstLine="0"/>
        <w:jc w:val="both"/>
        <w:rPr>
          <w:rFonts w:ascii="Times New Roman" w:hAnsi="Times New Roman" w:cs="Times New Roman"/>
          <w:sz w:val="24"/>
          <w:szCs w:val="24"/>
        </w:rPr>
      </w:pPr>
      <w:r w:rsidRPr="002F4411">
        <w:rPr>
          <w:rFonts w:ascii="Times New Roman" w:hAnsi="Times New Roman" w:cs="Times New Roman"/>
          <w:sz w:val="24"/>
          <w:szCs w:val="24"/>
        </w:rPr>
        <w:t>eelarverida suureneb vähem kui 15% kinnitatud eelarvereale plaanitud summast;</w:t>
      </w:r>
    </w:p>
    <w:p w14:paraId="19C11007" w14:textId="77777777" w:rsidR="00156D2C" w:rsidRDefault="00156D2C" w:rsidP="00156D2C">
      <w:pPr>
        <w:pStyle w:val="ListParagraph"/>
        <w:numPr>
          <w:ilvl w:val="0"/>
          <w:numId w:val="17"/>
        </w:numPr>
        <w:spacing w:before="240" w:line="240" w:lineRule="auto"/>
        <w:ind w:left="567" w:firstLine="0"/>
        <w:jc w:val="both"/>
        <w:rPr>
          <w:rFonts w:ascii="Times New Roman" w:hAnsi="Times New Roman" w:cs="Times New Roman"/>
          <w:sz w:val="24"/>
          <w:szCs w:val="24"/>
        </w:rPr>
      </w:pPr>
      <w:r w:rsidRPr="005A032D">
        <w:rPr>
          <w:rFonts w:ascii="Times New Roman" w:hAnsi="Times New Roman" w:cs="Times New Roman"/>
          <w:sz w:val="24"/>
          <w:szCs w:val="24"/>
        </w:rPr>
        <w:t>eelarvereale planeeritud summa jaotus muutub aastate lõikes</w:t>
      </w:r>
      <w:r>
        <w:rPr>
          <w:rFonts w:ascii="Times New Roman" w:hAnsi="Times New Roman" w:cs="Times New Roman"/>
          <w:sz w:val="24"/>
          <w:szCs w:val="24"/>
        </w:rPr>
        <w:t>;</w:t>
      </w:r>
    </w:p>
    <w:p w14:paraId="1E909890" w14:textId="77777777" w:rsidR="00156D2C" w:rsidRPr="005A032D" w:rsidRDefault="00156D2C" w:rsidP="00156D2C">
      <w:pPr>
        <w:pStyle w:val="ListParagraph"/>
        <w:numPr>
          <w:ilvl w:val="0"/>
          <w:numId w:val="17"/>
        </w:numPr>
        <w:spacing w:before="240" w:line="240" w:lineRule="auto"/>
        <w:ind w:left="567" w:firstLine="0"/>
        <w:jc w:val="both"/>
        <w:rPr>
          <w:rFonts w:ascii="Times New Roman" w:hAnsi="Times New Roman" w:cs="Times New Roman"/>
          <w:sz w:val="24"/>
          <w:szCs w:val="24"/>
        </w:rPr>
      </w:pPr>
      <w:r w:rsidRPr="005A032D">
        <w:rPr>
          <w:rFonts w:ascii="Times New Roman" w:hAnsi="Times New Roman" w:cs="Times New Roman"/>
          <w:sz w:val="24"/>
          <w:szCs w:val="24"/>
        </w:rPr>
        <w:t>täpsustub tegevuste kulude detailne kirjeldus</w:t>
      </w:r>
      <w:r>
        <w:rPr>
          <w:rFonts w:ascii="Times New Roman" w:hAnsi="Times New Roman" w:cs="Times New Roman"/>
          <w:sz w:val="24"/>
          <w:szCs w:val="24"/>
        </w:rPr>
        <w:t>;</w:t>
      </w:r>
    </w:p>
    <w:p w14:paraId="2C3992BF" w14:textId="77777777" w:rsidR="00156D2C" w:rsidRPr="002F4411" w:rsidRDefault="00156D2C" w:rsidP="00156D2C">
      <w:pPr>
        <w:pStyle w:val="ListParagraph"/>
        <w:numPr>
          <w:ilvl w:val="2"/>
          <w:numId w:val="28"/>
        </w:numPr>
        <w:spacing w:before="240" w:line="240" w:lineRule="auto"/>
        <w:ind w:left="567" w:hanging="567"/>
        <w:jc w:val="both"/>
        <w:rPr>
          <w:rFonts w:ascii="Times New Roman" w:hAnsi="Times New Roman" w:cs="Times New Roman"/>
          <w:sz w:val="24"/>
          <w:szCs w:val="24"/>
        </w:rPr>
      </w:pPr>
      <w:r w:rsidRPr="002F4411">
        <w:rPr>
          <w:rFonts w:ascii="Times New Roman" w:hAnsi="Times New Roman" w:cs="Times New Roman"/>
          <w:sz w:val="24"/>
          <w:szCs w:val="24"/>
        </w:rPr>
        <w:t>rakendama projekti vastavalt kinnitatud tegevuste kirjeldusele ja eelarvele;</w:t>
      </w:r>
    </w:p>
    <w:p w14:paraId="37BF7956" w14:textId="2D099E44" w:rsidR="00156D2C" w:rsidRDefault="00156D2C" w:rsidP="00156D2C">
      <w:pPr>
        <w:pStyle w:val="ListParagraph"/>
        <w:numPr>
          <w:ilvl w:val="2"/>
          <w:numId w:val="28"/>
        </w:numPr>
        <w:spacing w:before="240" w:line="240" w:lineRule="auto"/>
        <w:ind w:left="567" w:hanging="567"/>
        <w:jc w:val="both"/>
        <w:rPr>
          <w:rFonts w:ascii="Times New Roman" w:hAnsi="Times New Roman" w:cs="Times New Roman"/>
          <w:sz w:val="24"/>
          <w:szCs w:val="24"/>
        </w:rPr>
      </w:pPr>
      <w:r w:rsidRPr="002F4411">
        <w:rPr>
          <w:rFonts w:ascii="Times New Roman" w:hAnsi="Times New Roman" w:cs="Times New Roman"/>
          <w:sz w:val="24"/>
          <w:szCs w:val="24"/>
        </w:rPr>
        <w:t xml:space="preserve">esitama </w:t>
      </w:r>
      <w:r>
        <w:rPr>
          <w:rFonts w:ascii="Times New Roman" w:hAnsi="Times New Roman" w:cs="Times New Roman"/>
          <w:sz w:val="24"/>
          <w:szCs w:val="24"/>
        </w:rPr>
        <w:t>p</w:t>
      </w:r>
      <w:r w:rsidRPr="002F4411">
        <w:rPr>
          <w:rFonts w:ascii="Times New Roman" w:hAnsi="Times New Roman" w:cs="Times New Roman"/>
          <w:sz w:val="24"/>
          <w:szCs w:val="24"/>
        </w:rPr>
        <w:t xml:space="preserve">rojekti maksete </w:t>
      </w:r>
      <w:r w:rsidRPr="00F26E90">
        <w:rPr>
          <w:rFonts w:ascii="Times New Roman" w:hAnsi="Times New Roman" w:cs="Times New Roman"/>
          <w:sz w:val="24"/>
          <w:szCs w:val="24"/>
        </w:rPr>
        <w:t xml:space="preserve">prognoosi iga aasta 15. jaanuariks ja 15. juuniks </w:t>
      </w:r>
      <w:proofErr w:type="spellStart"/>
      <w:r w:rsidRPr="00F26E90">
        <w:rPr>
          <w:rFonts w:ascii="Times New Roman" w:hAnsi="Times New Roman" w:cs="Times New Roman"/>
          <w:sz w:val="24"/>
          <w:szCs w:val="24"/>
        </w:rPr>
        <w:t>SiMi</w:t>
      </w:r>
      <w:proofErr w:type="spellEnd"/>
      <w:r w:rsidRPr="00F26E90">
        <w:rPr>
          <w:rFonts w:ascii="Times New Roman" w:hAnsi="Times New Roman" w:cs="Times New Roman"/>
          <w:sz w:val="24"/>
          <w:szCs w:val="24"/>
        </w:rPr>
        <w:t xml:space="preserve"> väljatöötatud vormil;</w:t>
      </w:r>
    </w:p>
    <w:p w14:paraId="32EDBBAC" w14:textId="228C9DF5" w:rsidR="00564BDE" w:rsidRPr="007E4639" w:rsidRDefault="00564BDE" w:rsidP="00564BDE">
      <w:pPr>
        <w:pStyle w:val="ListParagraph"/>
        <w:numPr>
          <w:ilvl w:val="2"/>
          <w:numId w:val="28"/>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teavitama </w:t>
      </w:r>
      <w:proofErr w:type="spellStart"/>
      <w:r>
        <w:rPr>
          <w:rFonts w:ascii="Times New Roman" w:hAnsi="Times New Roman" w:cs="Times New Roman"/>
          <w:sz w:val="24"/>
          <w:szCs w:val="24"/>
        </w:rPr>
        <w:t>SiMi</w:t>
      </w:r>
      <w:proofErr w:type="spellEnd"/>
      <w:r>
        <w:rPr>
          <w:rFonts w:ascii="Times New Roman" w:hAnsi="Times New Roman" w:cs="Times New Roman"/>
          <w:sz w:val="24"/>
          <w:szCs w:val="24"/>
        </w:rPr>
        <w:t xml:space="preserve"> ürituse (sh koolituse, seminari, konverentsi, infopäeva, õppevisiidi) toimumisest e-toetuse keskkonna kaudu vähemalt 14 päeva enne ürituse toimumist;</w:t>
      </w:r>
    </w:p>
    <w:p w14:paraId="1EA18B7C" w14:textId="77777777" w:rsidR="0021472E" w:rsidRDefault="00156D2C" w:rsidP="0021472E">
      <w:pPr>
        <w:pStyle w:val="ListParagraph"/>
        <w:numPr>
          <w:ilvl w:val="2"/>
          <w:numId w:val="28"/>
        </w:numPr>
        <w:spacing w:before="240" w:line="240" w:lineRule="auto"/>
        <w:ind w:left="567" w:hanging="567"/>
        <w:jc w:val="both"/>
        <w:rPr>
          <w:rFonts w:ascii="Times New Roman" w:hAnsi="Times New Roman" w:cs="Times New Roman"/>
          <w:sz w:val="24"/>
          <w:szCs w:val="24"/>
        </w:rPr>
      </w:pPr>
      <w:bookmarkStart w:id="62" w:name="_Hlk120617203"/>
      <w:r w:rsidRPr="00F26E90">
        <w:rPr>
          <w:rFonts w:ascii="Times New Roman" w:hAnsi="Times New Roman" w:cs="Times New Roman"/>
          <w:sz w:val="24"/>
          <w:szCs w:val="24"/>
        </w:rPr>
        <w:t xml:space="preserve">teavitama </w:t>
      </w:r>
      <w:proofErr w:type="spellStart"/>
      <w:r w:rsidRPr="00F26E90">
        <w:rPr>
          <w:rFonts w:ascii="Times New Roman" w:hAnsi="Times New Roman" w:cs="Times New Roman"/>
          <w:sz w:val="24"/>
          <w:szCs w:val="24"/>
        </w:rPr>
        <w:t>SiMi</w:t>
      </w:r>
      <w:proofErr w:type="spellEnd"/>
      <w:r w:rsidRPr="00F26E90">
        <w:rPr>
          <w:rFonts w:ascii="Times New Roman" w:hAnsi="Times New Roman" w:cs="Times New Roman"/>
          <w:sz w:val="24"/>
          <w:szCs w:val="24"/>
        </w:rPr>
        <w:t>, kui toetatava tegevusega samalaadsele tegevusele on taotletud toetust teistest meetmetest või muudest välisabi vahenditest;</w:t>
      </w:r>
    </w:p>
    <w:p w14:paraId="64E869D0" w14:textId="3670C55A" w:rsidR="0021472E" w:rsidRPr="0021472E" w:rsidRDefault="00156D2C" w:rsidP="0021472E">
      <w:pPr>
        <w:pStyle w:val="ListParagraph"/>
        <w:numPr>
          <w:ilvl w:val="2"/>
          <w:numId w:val="28"/>
        </w:numPr>
        <w:spacing w:before="240" w:line="240" w:lineRule="auto"/>
        <w:ind w:left="567" w:hanging="567"/>
        <w:jc w:val="both"/>
        <w:rPr>
          <w:rFonts w:ascii="Times New Roman" w:hAnsi="Times New Roman" w:cs="Times New Roman"/>
          <w:sz w:val="24"/>
          <w:szCs w:val="24"/>
        </w:rPr>
      </w:pPr>
      <w:r w:rsidRPr="0021472E">
        <w:rPr>
          <w:rFonts w:ascii="Times New Roman" w:hAnsi="Times New Roman" w:cs="Times New Roman"/>
          <w:sz w:val="24"/>
          <w:szCs w:val="24"/>
        </w:rPr>
        <w:t xml:space="preserve">koguma ja töötlema andmeid seirearuande jaoks, sh </w:t>
      </w:r>
      <w:r w:rsidRPr="0021472E">
        <w:rPr>
          <w:rFonts w:ascii="Times New Roman" w:hAnsi="Times New Roman" w:cs="Times New Roman"/>
          <w:iCs/>
          <w:sz w:val="24"/>
          <w:szCs w:val="24"/>
        </w:rPr>
        <w:t>koolitatavate andmeid koolitustel osalenud isikute kohta kooskõlas isikuandmete kaitse seadusega ning tagama korrektsete osalejate andmete olemasolu e-toetuse keskkonnas hiljemalt maksetaotluse esitamise ajaks</w:t>
      </w:r>
      <w:r w:rsidR="00FC4FEB" w:rsidRPr="0021472E">
        <w:rPr>
          <w:rFonts w:ascii="Times New Roman" w:hAnsi="Times New Roman" w:cs="Times New Roman"/>
          <w:iCs/>
          <w:sz w:val="24"/>
          <w:szCs w:val="24"/>
        </w:rPr>
        <w:t xml:space="preserve"> </w:t>
      </w:r>
      <w:r w:rsidR="00FC4FEB" w:rsidRPr="0021472E">
        <w:rPr>
          <w:rFonts w:ascii="Times New Roman" w:hAnsi="Times New Roman" w:cs="Times New Roman"/>
          <w:sz w:val="24"/>
          <w:szCs w:val="24"/>
        </w:rPr>
        <w:t>arvestades riigisaladuse ja salastatud välisteabe seadusega sätestatud piiranguid</w:t>
      </w:r>
      <w:r w:rsidRPr="0021472E">
        <w:rPr>
          <w:rFonts w:ascii="Times New Roman" w:hAnsi="Times New Roman" w:cs="Times New Roman"/>
          <w:sz w:val="24"/>
          <w:szCs w:val="24"/>
        </w:rPr>
        <w:t>;</w:t>
      </w:r>
      <w:r w:rsidR="0021472E" w:rsidRPr="0021472E">
        <w:rPr>
          <w:rFonts w:ascii="Times New Roman" w:hAnsi="Times New Roman" w:cs="Times New Roman"/>
          <w:sz w:val="24"/>
          <w:szCs w:val="24"/>
        </w:rPr>
        <w:t xml:space="preserve"> [</w:t>
      </w:r>
      <w:r w:rsidR="0021472E" w:rsidRPr="0021472E">
        <w:rPr>
          <w:rFonts w:ascii="Times New Roman" w:hAnsi="Times New Roman" w:cs="Times New Roman"/>
          <w:i/>
          <w:sz w:val="24"/>
          <w:szCs w:val="24"/>
        </w:rPr>
        <w:t>muudetud siseministri 07.12.2023 käskkirjaga nr 1-3/138</w:t>
      </w:r>
      <w:r w:rsidR="0021472E" w:rsidRPr="0021472E">
        <w:rPr>
          <w:rFonts w:ascii="Times New Roman" w:hAnsi="Times New Roman" w:cs="Times New Roman"/>
          <w:sz w:val="24"/>
          <w:szCs w:val="24"/>
        </w:rPr>
        <w:t>]</w:t>
      </w:r>
    </w:p>
    <w:p w14:paraId="38E4C0F8" w14:textId="77777777" w:rsidR="00156D2C" w:rsidRPr="00F26E90" w:rsidRDefault="00156D2C" w:rsidP="00156D2C">
      <w:pPr>
        <w:pStyle w:val="ListParagraph"/>
        <w:numPr>
          <w:ilvl w:val="2"/>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viivitamatult teavitama </w:t>
      </w:r>
      <w:proofErr w:type="spellStart"/>
      <w:r w:rsidRPr="00F26E90">
        <w:rPr>
          <w:rFonts w:ascii="Times New Roman" w:hAnsi="Times New Roman" w:cs="Times New Roman"/>
          <w:sz w:val="24"/>
          <w:szCs w:val="24"/>
        </w:rPr>
        <w:t>SiMi</w:t>
      </w:r>
      <w:proofErr w:type="spellEnd"/>
      <w:r w:rsidRPr="00F26E90">
        <w:rPr>
          <w:rFonts w:ascii="Times New Roman" w:hAnsi="Times New Roman" w:cs="Times New Roman"/>
          <w:sz w:val="24"/>
          <w:szCs w:val="24"/>
        </w:rPr>
        <w:t xml:space="preserve"> kirjalikku taasesitamist võimaldavas vormis:</w:t>
      </w:r>
    </w:p>
    <w:p w14:paraId="3ACBBA58" w14:textId="77777777" w:rsidR="00156D2C" w:rsidRPr="00F26E90" w:rsidRDefault="00156D2C" w:rsidP="00156D2C">
      <w:pPr>
        <w:pStyle w:val="ListParagraph"/>
        <w:numPr>
          <w:ilvl w:val="3"/>
          <w:numId w:val="28"/>
        </w:numPr>
        <w:tabs>
          <w:tab w:val="left" w:pos="851"/>
        </w:tabs>
        <w:spacing w:before="240" w:line="240" w:lineRule="auto"/>
        <w:ind w:left="426" w:hanging="426"/>
        <w:jc w:val="both"/>
        <w:rPr>
          <w:rFonts w:ascii="Times New Roman" w:hAnsi="Times New Roman" w:cs="Times New Roman"/>
          <w:sz w:val="24"/>
          <w:szCs w:val="24"/>
        </w:rPr>
      </w:pPr>
      <w:r w:rsidRPr="00F26E90">
        <w:rPr>
          <w:rFonts w:ascii="Times New Roman" w:hAnsi="Times New Roman" w:cs="Times New Roman"/>
          <w:sz w:val="24"/>
          <w:szCs w:val="24"/>
        </w:rPr>
        <w:t>asjaoludest, mis takistavad täitmast elluviija ülesandeid;</w:t>
      </w:r>
    </w:p>
    <w:p w14:paraId="34B88A0D" w14:textId="77777777" w:rsidR="00156D2C" w:rsidRDefault="00156D2C" w:rsidP="00156D2C">
      <w:pPr>
        <w:pStyle w:val="ListParagraph"/>
        <w:numPr>
          <w:ilvl w:val="3"/>
          <w:numId w:val="28"/>
        </w:numPr>
        <w:tabs>
          <w:tab w:val="left" w:pos="851"/>
        </w:tabs>
        <w:spacing w:before="240" w:line="240" w:lineRule="auto"/>
        <w:ind w:left="426" w:hanging="426"/>
        <w:jc w:val="both"/>
        <w:rPr>
          <w:rFonts w:ascii="Times New Roman" w:hAnsi="Times New Roman" w:cs="Times New Roman"/>
          <w:sz w:val="24"/>
          <w:szCs w:val="24"/>
        </w:rPr>
      </w:pPr>
      <w:proofErr w:type="spellStart"/>
      <w:r w:rsidRPr="00F26E90">
        <w:rPr>
          <w:rFonts w:ascii="Times New Roman" w:hAnsi="Times New Roman" w:cs="Times New Roman"/>
          <w:sz w:val="24"/>
          <w:szCs w:val="24"/>
        </w:rPr>
        <w:t>TATi</w:t>
      </w:r>
      <w:proofErr w:type="spellEnd"/>
      <w:r w:rsidRPr="00F26E90">
        <w:rPr>
          <w:rFonts w:ascii="Times New Roman" w:hAnsi="Times New Roman" w:cs="Times New Roman"/>
          <w:sz w:val="24"/>
          <w:szCs w:val="24"/>
        </w:rPr>
        <w:t xml:space="preserve"> muutmise vajalikkusest;</w:t>
      </w:r>
    </w:p>
    <w:p w14:paraId="2694E486" w14:textId="4D65F2F6" w:rsidR="00156D2C" w:rsidRDefault="00156D2C" w:rsidP="00156D2C">
      <w:pPr>
        <w:pStyle w:val="ListParagraph"/>
        <w:numPr>
          <w:ilvl w:val="3"/>
          <w:numId w:val="28"/>
        </w:numPr>
        <w:tabs>
          <w:tab w:val="left" w:pos="851"/>
        </w:tabs>
        <w:spacing w:before="240" w:line="240" w:lineRule="auto"/>
        <w:ind w:left="426" w:hanging="426"/>
        <w:jc w:val="both"/>
        <w:rPr>
          <w:rFonts w:ascii="Times New Roman" w:hAnsi="Times New Roman" w:cs="Times New Roman"/>
          <w:sz w:val="24"/>
          <w:szCs w:val="24"/>
        </w:rPr>
      </w:pPr>
      <w:r w:rsidRPr="0099670D">
        <w:rPr>
          <w:rFonts w:ascii="Times New Roman" w:hAnsi="Times New Roman" w:cs="Times New Roman"/>
          <w:sz w:val="24"/>
          <w:szCs w:val="24"/>
        </w:rPr>
        <w:t>projekti elluviimisel esinevatest probleemidest, mis võivad mõjutada tulemuse saavutamist.</w:t>
      </w:r>
    </w:p>
    <w:p w14:paraId="5B26AFF7" w14:textId="77777777" w:rsidR="00DF31CB" w:rsidRPr="0099670D" w:rsidRDefault="00DF31CB" w:rsidP="00DF31CB">
      <w:pPr>
        <w:pStyle w:val="ListParagraph"/>
        <w:tabs>
          <w:tab w:val="left" w:pos="851"/>
        </w:tabs>
        <w:spacing w:before="240" w:line="240" w:lineRule="auto"/>
        <w:ind w:left="426"/>
        <w:jc w:val="both"/>
        <w:rPr>
          <w:rFonts w:ascii="Times New Roman" w:hAnsi="Times New Roman" w:cs="Times New Roman"/>
          <w:sz w:val="24"/>
          <w:szCs w:val="24"/>
        </w:rPr>
      </w:pPr>
    </w:p>
    <w:p w14:paraId="390FAD51" w14:textId="76398672" w:rsidR="00156D2C" w:rsidRDefault="00156D2C" w:rsidP="00B3709A">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Tegevuse elluviija ja partner kohustuvad andma igakülgse sisulise panuse seiresse, kontrolli, auditisse või hindamisse.</w:t>
      </w:r>
      <w:bookmarkEnd w:id="62"/>
    </w:p>
    <w:p w14:paraId="17E7BCF3" w14:textId="77777777" w:rsidR="00DF31CB" w:rsidRPr="00F26E90" w:rsidRDefault="00DF31CB" w:rsidP="00DF31CB">
      <w:pPr>
        <w:pStyle w:val="ListParagraph"/>
        <w:spacing w:before="240" w:line="240" w:lineRule="auto"/>
        <w:ind w:left="502"/>
        <w:jc w:val="both"/>
        <w:rPr>
          <w:rFonts w:ascii="Times New Roman" w:hAnsi="Times New Roman" w:cs="Times New Roman"/>
          <w:sz w:val="24"/>
          <w:szCs w:val="24"/>
        </w:rPr>
      </w:pPr>
    </w:p>
    <w:p w14:paraId="2978BE97" w14:textId="77777777" w:rsidR="00156D2C" w:rsidRPr="00F26E90" w:rsidRDefault="00156D2C" w:rsidP="00B3709A">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Elluviija ja partner peavad säilitama dokumente vastavalt ÜSS2021_2027 §-le 18 </w:t>
      </w:r>
      <w:r w:rsidRPr="00F26E90">
        <w:rPr>
          <w:rFonts w:ascii="Times New Roman" w:hAnsi="Times New Roman" w:cs="Times New Roman"/>
          <w:sz w:val="24"/>
          <w:szCs w:val="24"/>
          <w:shd w:val="clear" w:color="auto" w:fill="FFFFFF"/>
        </w:rPr>
        <w:t>ja Euroopa Parlamendi ja nõukogu määruse (EL) 2021/1060 artikli 82 lõikele 1 viis aastat elluviijale tehtud lõppmakse tegemise aasta 31. detsembrist arvates</w:t>
      </w:r>
      <w:r>
        <w:rPr>
          <w:rFonts w:ascii="Times New Roman" w:hAnsi="Times New Roman" w:cs="Times New Roman"/>
          <w:sz w:val="24"/>
          <w:szCs w:val="24"/>
          <w:shd w:val="clear" w:color="auto" w:fill="FFFFFF"/>
        </w:rPr>
        <w:t>.</w:t>
      </w:r>
    </w:p>
    <w:p w14:paraId="1834693F" w14:textId="77777777" w:rsidR="00156D2C" w:rsidRPr="00F26E90" w:rsidRDefault="00156D2C" w:rsidP="00156D2C">
      <w:pPr>
        <w:pStyle w:val="ListParagraph"/>
        <w:spacing w:before="240" w:line="240" w:lineRule="auto"/>
        <w:ind w:left="426"/>
        <w:jc w:val="both"/>
        <w:rPr>
          <w:rFonts w:ascii="Times New Roman" w:hAnsi="Times New Roman" w:cs="Times New Roman"/>
          <w:sz w:val="24"/>
          <w:szCs w:val="24"/>
        </w:rPr>
      </w:pPr>
    </w:p>
    <w:p w14:paraId="2DB646D1" w14:textId="77777777" w:rsidR="00156D2C" w:rsidRPr="00F26E90" w:rsidRDefault="00156D2C" w:rsidP="00156D2C">
      <w:pPr>
        <w:pStyle w:val="ListParagraph"/>
        <w:keepNext/>
        <w:numPr>
          <w:ilvl w:val="0"/>
          <w:numId w:val="28"/>
        </w:numPr>
        <w:spacing w:before="240" w:line="240" w:lineRule="auto"/>
        <w:ind w:left="567" w:hanging="567"/>
        <w:jc w:val="both"/>
        <w:outlineLvl w:val="0"/>
        <w:rPr>
          <w:rFonts w:ascii="Times New Roman" w:eastAsia="Times New Roman" w:hAnsi="Times New Roman" w:cs="Times New Roman"/>
          <w:b/>
          <w:bCs/>
          <w:kern w:val="32"/>
          <w:sz w:val="24"/>
          <w:szCs w:val="24"/>
        </w:rPr>
      </w:pPr>
      <w:r w:rsidRPr="00F26E90">
        <w:rPr>
          <w:rFonts w:ascii="Times New Roman" w:eastAsia="Times New Roman" w:hAnsi="Times New Roman" w:cs="Times New Roman"/>
          <w:b/>
          <w:bCs/>
          <w:kern w:val="32"/>
          <w:sz w:val="24"/>
          <w:szCs w:val="24"/>
        </w:rPr>
        <w:t xml:space="preserve">Aruandlus </w:t>
      </w:r>
    </w:p>
    <w:p w14:paraId="44C78ADB" w14:textId="1F4FD51B"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Elluviija esitab </w:t>
      </w:r>
      <w:proofErr w:type="spellStart"/>
      <w:r w:rsidRPr="00F26E90">
        <w:rPr>
          <w:rFonts w:ascii="Times New Roman" w:hAnsi="Times New Roman" w:cs="Times New Roman"/>
          <w:sz w:val="24"/>
          <w:szCs w:val="24"/>
        </w:rPr>
        <w:t>SiMile</w:t>
      </w:r>
      <w:proofErr w:type="spellEnd"/>
      <w:r w:rsidRPr="00F26E90">
        <w:rPr>
          <w:rFonts w:ascii="Times New Roman" w:hAnsi="Times New Roman" w:cs="Times New Roman"/>
          <w:sz w:val="24"/>
          <w:szCs w:val="24"/>
        </w:rPr>
        <w:t xml:space="preserve"> projekti tegevuste, tulemuste ja näitajate saavutamise edenemise vahearuande </w:t>
      </w:r>
      <w:proofErr w:type="spellStart"/>
      <w:r w:rsidRPr="00F26E90">
        <w:rPr>
          <w:rFonts w:ascii="Times New Roman" w:hAnsi="Times New Roman" w:cs="Times New Roman"/>
          <w:sz w:val="24"/>
          <w:szCs w:val="24"/>
        </w:rPr>
        <w:t>SiMi</w:t>
      </w:r>
      <w:proofErr w:type="spellEnd"/>
      <w:r w:rsidRPr="00F26E90">
        <w:rPr>
          <w:rFonts w:ascii="Times New Roman" w:hAnsi="Times New Roman" w:cs="Times New Roman"/>
          <w:sz w:val="24"/>
          <w:szCs w:val="24"/>
        </w:rPr>
        <w:t xml:space="preserve"> väljatöötatud vormil e-toetuse keskkonna kaudu üldjuhul iga aasta 15. jaanuariks ja 15. juuniks vastavalt 31. detsembri ja 31. mai seisuga tegevuse elluviimise algusajast arvates. Kui projekti tegevuste alguse ja esimese vahearuande esitamise tähtpäeva vahe on vähem kui neli kuud, esitatakse vahearuanne järgmiseks tähtpäevaks.</w:t>
      </w:r>
    </w:p>
    <w:p w14:paraId="68A5B966" w14:textId="77777777" w:rsidR="00DF31CB" w:rsidRPr="00F26E90" w:rsidRDefault="00DF31CB" w:rsidP="00DF31CB">
      <w:pPr>
        <w:pStyle w:val="ListParagraph"/>
        <w:spacing w:before="240" w:line="240" w:lineRule="auto"/>
        <w:ind w:left="567"/>
        <w:jc w:val="both"/>
        <w:rPr>
          <w:rFonts w:ascii="Times New Roman" w:hAnsi="Times New Roman" w:cs="Times New Roman"/>
          <w:sz w:val="24"/>
          <w:szCs w:val="24"/>
        </w:rPr>
      </w:pPr>
    </w:p>
    <w:p w14:paraId="3626BF9D" w14:textId="54AF2441"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Elluviija esitab </w:t>
      </w:r>
      <w:proofErr w:type="spellStart"/>
      <w:r w:rsidRPr="00F26E90">
        <w:rPr>
          <w:rFonts w:ascii="Times New Roman" w:hAnsi="Times New Roman" w:cs="Times New Roman"/>
          <w:sz w:val="24"/>
          <w:szCs w:val="24"/>
        </w:rPr>
        <w:t>SiMile</w:t>
      </w:r>
      <w:proofErr w:type="spellEnd"/>
      <w:r w:rsidRPr="00F26E90">
        <w:rPr>
          <w:rFonts w:ascii="Times New Roman" w:hAnsi="Times New Roman" w:cs="Times New Roman"/>
          <w:sz w:val="24"/>
          <w:szCs w:val="24"/>
        </w:rPr>
        <w:t xml:space="preserve"> projekti tegevuste, tulemuste ja näitajate saavutamise edenemise lõpparuande e-toetuse keskkonna kaudu 45 päeva jooksul alates tegevuse abikõlblikkuse perioodi lõppkuupäevast. </w:t>
      </w:r>
      <w:bookmarkStart w:id="63" w:name="_Hlk120618450"/>
      <w:r w:rsidRPr="00F26E90">
        <w:rPr>
          <w:rFonts w:ascii="Times New Roman" w:hAnsi="Times New Roman" w:cs="Times New Roman"/>
          <w:sz w:val="24"/>
          <w:szCs w:val="24"/>
        </w:rPr>
        <w:t xml:space="preserve">Kui projekti tegevused lõppevad enne abikõlblikkuse perioodi lõppu, tuleb lõpparuanne esitada 45 päeva jooksul tegevuste lõppemisest arvates. </w:t>
      </w:r>
      <w:bookmarkEnd w:id="63"/>
    </w:p>
    <w:p w14:paraId="2FAD5542" w14:textId="77777777" w:rsidR="00DF31CB" w:rsidRPr="00F26E90" w:rsidRDefault="00DF31CB" w:rsidP="00DF31CB">
      <w:pPr>
        <w:pStyle w:val="ListParagraph"/>
        <w:spacing w:before="240" w:line="240" w:lineRule="auto"/>
        <w:ind w:left="567"/>
        <w:jc w:val="both"/>
        <w:rPr>
          <w:rFonts w:ascii="Times New Roman" w:hAnsi="Times New Roman" w:cs="Times New Roman"/>
          <w:sz w:val="24"/>
          <w:szCs w:val="24"/>
        </w:rPr>
      </w:pPr>
    </w:p>
    <w:p w14:paraId="0D598B64" w14:textId="77777777" w:rsidR="0021472E" w:rsidRDefault="00156D2C" w:rsidP="0021472E">
      <w:pPr>
        <w:pStyle w:val="ListParagraph"/>
        <w:numPr>
          <w:ilvl w:val="1"/>
          <w:numId w:val="28"/>
        </w:numPr>
        <w:spacing w:before="240" w:line="240" w:lineRule="auto"/>
        <w:ind w:left="567" w:hanging="567"/>
        <w:jc w:val="both"/>
        <w:rPr>
          <w:rFonts w:ascii="Times New Roman" w:hAnsi="Times New Roman" w:cs="Times New Roman"/>
          <w:sz w:val="24"/>
          <w:szCs w:val="24"/>
        </w:rPr>
      </w:pPr>
      <w:bookmarkStart w:id="64" w:name="_Hlk120618506"/>
      <w:r w:rsidRPr="00F26E90">
        <w:rPr>
          <w:rFonts w:ascii="Times New Roman" w:hAnsi="Times New Roman" w:cs="Times New Roman"/>
          <w:sz w:val="24"/>
          <w:szCs w:val="24"/>
        </w:rPr>
        <w:lastRenderedPageBreak/>
        <w:t>Juhul, kui vahearuande ja lõpparuande esitamise tähtaja vahe on vähem kui kuus kuud, esitatakse ainult lõpparuanne</w:t>
      </w:r>
      <w:bookmarkEnd w:id="64"/>
      <w:r w:rsidRPr="00F26E90">
        <w:rPr>
          <w:rFonts w:ascii="Times New Roman" w:hAnsi="Times New Roman" w:cs="Times New Roman"/>
          <w:sz w:val="24"/>
          <w:szCs w:val="24"/>
        </w:rPr>
        <w:t>.</w:t>
      </w:r>
    </w:p>
    <w:p w14:paraId="3F452477" w14:textId="77777777" w:rsidR="0021472E" w:rsidRPr="0021472E" w:rsidRDefault="0021472E" w:rsidP="0021472E">
      <w:pPr>
        <w:pStyle w:val="ListParagraph"/>
        <w:rPr>
          <w:rFonts w:ascii="Times New Roman" w:hAnsi="Times New Roman" w:cs="Times New Roman"/>
          <w:sz w:val="24"/>
          <w:szCs w:val="24"/>
        </w:rPr>
      </w:pPr>
    </w:p>
    <w:p w14:paraId="7635B764" w14:textId="2F72650D" w:rsidR="0021472E" w:rsidRPr="0021472E" w:rsidRDefault="00156D2C" w:rsidP="0021472E">
      <w:pPr>
        <w:pStyle w:val="ListParagraph"/>
        <w:numPr>
          <w:ilvl w:val="1"/>
          <w:numId w:val="28"/>
        </w:numPr>
        <w:spacing w:before="240" w:line="240" w:lineRule="auto"/>
        <w:ind w:left="567" w:hanging="567"/>
        <w:jc w:val="both"/>
        <w:rPr>
          <w:rFonts w:ascii="Times New Roman" w:hAnsi="Times New Roman" w:cs="Times New Roman"/>
          <w:sz w:val="24"/>
          <w:szCs w:val="24"/>
        </w:rPr>
      </w:pPr>
      <w:r w:rsidRPr="0021472E">
        <w:rPr>
          <w:rFonts w:ascii="Times New Roman" w:hAnsi="Times New Roman" w:cs="Times New Roman"/>
          <w:sz w:val="24"/>
          <w:szCs w:val="24"/>
        </w:rPr>
        <w:t xml:space="preserve">Projekti vahe- ja lõpparuaruandes (edaspidi </w:t>
      </w:r>
      <w:r w:rsidRPr="0021472E">
        <w:rPr>
          <w:rFonts w:ascii="Times New Roman" w:hAnsi="Times New Roman" w:cs="Times New Roman"/>
          <w:i/>
          <w:sz w:val="24"/>
          <w:szCs w:val="24"/>
        </w:rPr>
        <w:t>projekti aruanne</w:t>
      </w:r>
      <w:r w:rsidRPr="0021472E">
        <w:rPr>
          <w:rFonts w:ascii="Times New Roman" w:hAnsi="Times New Roman" w:cs="Times New Roman"/>
          <w:sz w:val="24"/>
          <w:szCs w:val="24"/>
        </w:rPr>
        <w:t>) kajastatakse info vastavalt e-toetuse keskkonna aruande andmeväljades nõutule.</w:t>
      </w:r>
      <w:r w:rsidR="00FC4FEB" w:rsidRPr="0021472E">
        <w:rPr>
          <w:rFonts w:ascii="Times New Roman" w:hAnsi="Times New Roman" w:cs="Times New Roman"/>
          <w:sz w:val="24"/>
          <w:szCs w:val="24"/>
        </w:rPr>
        <w:t xml:space="preserve"> Lõpparuandes kirjeldab elluviija „Eesti 2035“ aluspõhimõtete ja sihtidega seotud horisontaalsete põhimõtete edendamiseks ellu viidud tegevusi ja tegevuste tulemusi.</w:t>
      </w:r>
      <w:r w:rsidR="0021472E" w:rsidRPr="0021472E">
        <w:rPr>
          <w:rFonts w:ascii="Times New Roman" w:hAnsi="Times New Roman" w:cs="Times New Roman"/>
          <w:sz w:val="24"/>
          <w:szCs w:val="24"/>
        </w:rPr>
        <w:t xml:space="preserve"> [</w:t>
      </w:r>
      <w:r w:rsidR="0021472E" w:rsidRPr="0021472E">
        <w:rPr>
          <w:rFonts w:ascii="Times New Roman" w:hAnsi="Times New Roman" w:cs="Times New Roman"/>
          <w:i/>
          <w:sz w:val="24"/>
          <w:szCs w:val="24"/>
        </w:rPr>
        <w:t>muudetud siseministri 07.12.2023 käskkirjaga nr 1-3/138</w:t>
      </w:r>
      <w:r w:rsidR="0021472E" w:rsidRPr="0021472E">
        <w:rPr>
          <w:rFonts w:ascii="Times New Roman" w:hAnsi="Times New Roman" w:cs="Times New Roman"/>
          <w:sz w:val="24"/>
          <w:szCs w:val="24"/>
        </w:rPr>
        <w:t>]</w:t>
      </w:r>
    </w:p>
    <w:p w14:paraId="382A0234" w14:textId="77777777" w:rsidR="00DF31CB" w:rsidRPr="00F26E90" w:rsidRDefault="00DF31CB" w:rsidP="00DF31CB">
      <w:pPr>
        <w:pStyle w:val="ListParagraph"/>
        <w:spacing w:before="240" w:line="240" w:lineRule="auto"/>
        <w:ind w:left="567"/>
        <w:jc w:val="both"/>
        <w:rPr>
          <w:rFonts w:ascii="Times New Roman" w:hAnsi="Times New Roman" w:cs="Times New Roman"/>
          <w:sz w:val="24"/>
          <w:szCs w:val="24"/>
        </w:rPr>
      </w:pPr>
    </w:p>
    <w:p w14:paraId="699F4948" w14:textId="529B5EEA"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Kui e-toetuse keskkonna töös esineb tehniline viga, mis takistab projekti aruande tähtaegset esitamist, loetakse projekti aruande esitamise tähtajaks järgmine tööpäev peale vea kõrvaldamist.</w:t>
      </w:r>
    </w:p>
    <w:p w14:paraId="0F6C8BA8" w14:textId="77777777" w:rsidR="00DF31CB" w:rsidRPr="00F26E90" w:rsidRDefault="00DF31CB" w:rsidP="00DF31CB">
      <w:pPr>
        <w:pStyle w:val="ListParagraph"/>
        <w:spacing w:before="240" w:line="240" w:lineRule="auto"/>
        <w:ind w:left="567"/>
        <w:jc w:val="both"/>
        <w:rPr>
          <w:rFonts w:ascii="Times New Roman" w:hAnsi="Times New Roman" w:cs="Times New Roman"/>
          <w:sz w:val="24"/>
          <w:szCs w:val="24"/>
        </w:rPr>
      </w:pPr>
    </w:p>
    <w:p w14:paraId="1ECB3D14" w14:textId="1C313BDD"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SiM kontrollib üldjuhul 15 tööpäeva jooksul aruande laekumisest, kas projekti aruanne on nõuetekohaselt täidetud ja annab ülevaate tehtud tegevustest.</w:t>
      </w:r>
    </w:p>
    <w:p w14:paraId="27D25405" w14:textId="77777777" w:rsidR="00DF31CB" w:rsidRPr="00F26E90" w:rsidRDefault="00DF31CB" w:rsidP="00DF31CB">
      <w:pPr>
        <w:pStyle w:val="ListParagraph"/>
        <w:spacing w:before="240" w:line="240" w:lineRule="auto"/>
        <w:ind w:left="567"/>
        <w:jc w:val="both"/>
        <w:rPr>
          <w:rFonts w:ascii="Times New Roman" w:hAnsi="Times New Roman" w:cs="Times New Roman"/>
          <w:sz w:val="24"/>
          <w:szCs w:val="24"/>
        </w:rPr>
      </w:pPr>
    </w:p>
    <w:p w14:paraId="75F2EDA5" w14:textId="776843A3"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Kui projekti aruandes puudusi ei esine, kinnitab SiM projekti aruande. </w:t>
      </w:r>
    </w:p>
    <w:p w14:paraId="75F7B92D" w14:textId="77777777" w:rsidR="00DF31CB" w:rsidRPr="00F26E90" w:rsidRDefault="00DF31CB" w:rsidP="00DF31CB">
      <w:pPr>
        <w:pStyle w:val="ListParagraph"/>
        <w:spacing w:before="240" w:line="240" w:lineRule="auto"/>
        <w:ind w:left="567"/>
        <w:jc w:val="both"/>
        <w:rPr>
          <w:rFonts w:ascii="Times New Roman" w:hAnsi="Times New Roman" w:cs="Times New Roman"/>
          <w:sz w:val="24"/>
          <w:szCs w:val="24"/>
        </w:rPr>
      </w:pPr>
    </w:p>
    <w:p w14:paraId="0393DACA" w14:textId="1DB1BF86"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Projekti aruandes puuduste esinemise korral annab SiM elluviijale vähemalt kümme tööpäeva puuduste kõrvaldamiseks ning SiM kinnitab aruande kümne tööpäeva jooksul peale puuduste kõrvaldamist.</w:t>
      </w:r>
    </w:p>
    <w:p w14:paraId="470D2EE7" w14:textId="77777777" w:rsidR="00DF31CB" w:rsidRPr="00F26E90" w:rsidRDefault="00DF31CB" w:rsidP="00DF31CB">
      <w:pPr>
        <w:pStyle w:val="ListParagraph"/>
        <w:spacing w:before="240" w:line="240" w:lineRule="auto"/>
        <w:ind w:left="567"/>
        <w:jc w:val="both"/>
        <w:rPr>
          <w:rFonts w:ascii="Times New Roman" w:hAnsi="Times New Roman" w:cs="Times New Roman"/>
          <w:sz w:val="24"/>
          <w:szCs w:val="24"/>
        </w:rPr>
      </w:pPr>
    </w:p>
    <w:p w14:paraId="5A3D36FF" w14:textId="2D9523E1"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Tegevuste puhul, mis sisaldavad koolitusi, mis toimuvad vähem kui 3 kuud enne projekti lõpparuande esitamise kuupäeva, esitab elluviija e-toetuse keskkonnas </w:t>
      </w:r>
      <w:proofErr w:type="spellStart"/>
      <w:r w:rsidRPr="00F26E90">
        <w:rPr>
          <w:rFonts w:ascii="Times New Roman" w:hAnsi="Times New Roman" w:cs="Times New Roman"/>
          <w:sz w:val="24"/>
          <w:szCs w:val="24"/>
        </w:rPr>
        <w:t>järelaruande</w:t>
      </w:r>
      <w:proofErr w:type="spellEnd"/>
      <w:r w:rsidRPr="00F26E90">
        <w:rPr>
          <w:rFonts w:ascii="Times New Roman" w:hAnsi="Times New Roman" w:cs="Times New Roman"/>
          <w:sz w:val="24"/>
          <w:szCs w:val="24"/>
        </w:rPr>
        <w:t>.</w:t>
      </w:r>
    </w:p>
    <w:p w14:paraId="476BC3FB" w14:textId="77777777" w:rsidR="00DF31CB" w:rsidRPr="00F26E90" w:rsidRDefault="00DF31CB" w:rsidP="00DF31CB">
      <w:pPr>
        <w:pStyle w:val="ListParagraph"/>
        <w:spacing w:before="240" w:line="240" w:lineRule="auto"/>
        <w:ind w:left="567"/>
        <w:jc w:val="both"/>
        <w:rPr>
          <w:rFonts w:ascii="Times New Roman" w:hAnsi="Times New Roman" w:cs="Times New Roman"/>
          <w:sz w:val="24"/>
          <w:szCs w:val="24"/>
        </w:rPr>
      </w:pPr>
    </w:p>
    <w:p w14:paraId="7973B6A4" w14:textId="77777777" w:rsidR="00156D2C" w:rsidRPr="00F26E90"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bookmarkStart w:id="65" w:name="_Hlk120618830"/>
      <w:proofErr w:type="spellStart"/>
      <w:r w:rsidRPr="00F26E90">
        <w:rPr>
          <w:rFonts w:ascii="Times New Roman" w:hAnsi="Times New Roman" w:cs="Times New Roman"/>
          <w:sz w:val="24"/>
          <w:szCs w:val="24"/>
        </w:rPr>
        <w:t>SiMil</w:t>
      </w:r>
      <w:proofErr w:type="spellEnd"/>
      <w:r w:rsidRPr="00F26E90">
        <w:rPr>
          <w:rFonts w:ascii="Times New Roman" w:hAnsi="Times New Roman" w:cs="Times New Roman"/>
          <w:sz w:val="24"/>
          <w:szCs w:val="24"/>
        </w:rPr>
        <w:t xml:space="preserve"> on õigus küsida tegevuse elluviijalt lisainfot projekti tegevuse käigu ja tulemuste kohta.</w:t>
      </w:r>
    </w:p>
    <w:bookmarkEnd w:id="65"/>
    <w:p w14:paraId="6732A1E5" w14:textId="77777777" w:rsidR="00156D2C" w:rsidRPr="00F26E90" w:rsidRDefault="00156D2C" w:rsidP="00156D2C">
      <w:pPr>
        <w:pStyle w:val="ListParagraph"/>
        <w:keepNext/>
        <w:spacing w:before="240" w:line="240" w:lineRule="auto"/>
        <w:ind w:left="426"/>
        <w:outlineLvl w:val="0"/>
        <w:rPr>
          <w:rFonts w:ascii="Times New Roman" w:hAnsi="Times New Roman" w:cs="Times New Roman"/>
          <w:sz w:val="24"/>
          <w:szCs w:val="24"/>
        </w:rPr>
      </w:pPr>
    </w:p>
    <w:p w14:paraId="1C79B2D3" w14:textId="77777777" w:rsidR="00156D2C" w:rsidRPr="00F26E90" w:rsidRDefault="00156D2C" w:rsidP="00156D2C">
      <w:pPr>
        <w:pStyle w:val="ListParagraph"/>
        <w:numPr>
          <w:ilvl w:val="0"/>
          <w:numId w:val="28"/>
        </w:numPr>
        <w:spacing w:before="240" w:line="240" w:lineRule="auto"/>
        <w:ind w:left="567" w:hanging="567"/>
        <w:jc w:val="both"/>
        <w:rPr>
          <w:rFonts w:ascii="Times New Roman" w:eastAsia="Times New Roman" w:hAnsi="Times New Roman" w:cs="Times New Roman"/>
          <w:b/>
          <w:bCs/>
          <w:iCs/>
          <w:sz w:val="24"/>
          <w:szCs w:val="24"/>
        </w:rPr>
      </w:pPr>
      <w:bookmarkStart w:id="66" w:name="_Toc390093275"/>
      <w:r w:rsidRPr="00F26E90">
        <w:rPr>
          <w:rFonts w:ascii="Times New Roman" w:eastAsia="Times New Roman" w:hAnsi="Times New Roman" w:cs="Times New Roman"/>
          <w:b/>
          <w:bCs/>
          <w:iCs/>
          <w:sz w:val="24"/>
          <w:szCs w:val="24"/>
        </w:rPr>
        <w:t>TAT muutmine</w:t>
      </w:r>
    </w:p>
    <w:p w14:paraId="03CDF9F6" w14:textId="68B77F7D"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proofErr w:type="spellStart"/>
      <w:r w:rsidRPr="00F26E90">
        <w:rPr>
          <w:rFonts w:ascii="Times New Roman" w:hAnsi="Times New Roman" w:cs="Times New Roman"/>
          <w:sz w:val="24"/>
          <w:szCs w:val="24"/>
        </w:rPr>
        <w:t>SiMil</w:t>
      </w:r>
      <w:proofErr w:type="spellEnd"/>
      <w:r w:rsidRPr="00F26E90">
        <w:rPr>
          <w:rFonts w:ascii="Times New Roman" w:hAnsi="Times New Roman" w:cs="Times New Roman"/>
          <w:sz w:val="24"/>
          <w:szCs w:val="24"/>
        </w:rPr>
        <w:t xml:space="preserve"> on õigus muuta toetuse andmise tingimuste käskkirja enda või elluviija algatusel. </w:t>
      </w:r>
    </w:p>
    <w:p w14:paraId="62A2C7D5" w14:textId="77777777" w:rsidR="00A475FB" w:rsidRPr="00F26E90" w:rsidRDefault="00A475FB" w:rsidP="00A475FB">
      <w:pPr>
        <w:pStyle w:val="ListParagraph"/>
        <w:spacing w:before="240" w:line="240" w:lineRule="auto"/>
        <w:ind w:left="567"/>
        <w:jc w:val="both"/>
        <w:rPr>
          <w:rFonts w:ascii="Times New Roman" w:hAnsi="Times New Roman" w:cs="Times New Roman"/>
          <w:sz w:val="24"/>
          <w:szCs w:val="24"/>
        </w:rPr>
      </w:pPr>
    </w:p>
    <w:p w14:paraId="0FFAF36A" w14:textId="19D92606"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Kui ilmneb vajadus projekti tegevusi, tulemusi, eelarvet, näitajaid või abikõlblikkuse perioodi muuta, esitab elluviija </w:t>
      </w:r>
      <w:proofErr w:type="spellStart"/>
      <w:r w:rsidRPr="00F26E90">
        <w:rPr>
          <w:rFonts w:ascii="Times New Roman" w:hAnsi="Times New Roman" w:cs="Times New Roman"/>
          <w:sz w:val="24"/>
          <w:szCs w:val="24"/>
        </w:rPr>
        <w:t>SiMile</w:t>
      </w:r>
      <w:proofErr w:type="spellEnd"/>
      <w:r w:rsidRPr="00F26E90">
        <w:rPr>
          <w:rFonts w:ascii="Times New Roman" w:hAnsi="Times New Roman" w:cs="Times New Roman"/>
          <w:sz w:val="24"/>
          <w:szCs w:val="24"/>
        </w:rPr>
        <w:t xml:space="preserve"> põhjendatud taotluse (edaspidi </w:t>
      </w:r>
      <w:r w:rsidRPr="00F26E90">
        <w:rPr>
          <w:rFonts w:ascii="Times New Roman" w:hAnsi="Times New Roman" w:cs="Times New Roman"/>
          <w:i/>
          <w:sz w:val="24"/>
          <w:szCs w:val="24"/>
        </w:rPr>
        <w:t>TAT muutmise taotlus</w:t>
      </w:r>
      <w:r w:rsidRPr="00F26E90">
        <w:rPr>
          <w:rFonts w:ascii="Times New Roman" w:hAnsi="Times New Roman" w:cs="Times New Roman"/>
          <w:sz w:val="24"/>
          <w:szCs w:val="24"/>
        </w:rPr>
        <w:t>).</w:t>
      </w:r>
    </w:p>
    <w:p w14:paraId="3A948062" w14:textId="77777777" w:rsidR="00A475FB" w:rsidRPr="00F26E90" w:rsidRDefault="00A475FB" w:rsidP="00A475FB">
      <w:pPr>
        <w:pStyle w:val="ListParagraph"/>
        <w:spacing w:before="240" w:line="240" w:lineRule="auto"/>
        <w:ind w:left="567"/>
        <w:jc w:val="both"/>
        <w:rPr>
          <w:rFonts w:ascii="Times New Roman" w:hAnsi="Times New Roman" w:cs="Times New Roman"/>
          <w:sz w:val="24"/>
          <w:szCs w:val="24"/>
        </w:rPr>
      </w:pPr>
    </w:p>
    <w:p w14:paraId="2958E0F5" w14:textId="557C1A1C"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SiM vaatab TAT muutmise taotluse läbi 25 tööpäeva jooksul alates selle kättesaamisest ja annab hinnangu TAT muutmise taotluse kohta. </w:t>
      </w:r>
    </w:p>
    <w:p w14:paraId="1502916C" w14:textId="77777777" w:rsidR="00A475FB" w:rsidRPr="00F26E90" w:rsidRDefault="00A475FB" w:rsidP="00A475FB">
      <w:pPr>
        <w:pStyle w:val="ListParagraph"/>
        <w:spacing w:before="240" w:line="240" w:lineRule="auto"/>
        <w:ind w:left="567"/>
        <w:jc w:val="both"/>
        <w:rPr>
          <w:rFonts w:ascii="Times New Roman" w:hAnsi="Times New Roman" w:cs="Times New Roman"/>
          <w:sz w:val="24"/>
          <w:szCs w:val="24"/>
        </w:rPr>
      </w:pPr>
    </w:p>
    <w:p w14:paraId="51BADA5D" w14:textId="456363BC"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Puuduste esinemise korral annab SiM elluviijale tähtaja puuduste kõrvaldamiseks. TAT muutmise taotluse menetlemise tähtaega võib pikendada puuduste kõrvaldamiseks ettenähtud tähtaja võrra.</w:t>
      </w:r>
    </w:p>
    <w:p w14:paraId="10F609F4" w14:textId="77777777" w:rsidR="00A475FB" w:rsidRPr="00F26E90" w:rsidRDefault="00A475FB" w:rsidP="00A475FB">
      <w:pPr>
        <w:pStyle w:val="ListParagraph"/>
        <w:spacing w:before="240" w:line="240" w:lineRule="auto"/>
        <w:ind w:left="567"/>
        <w:jc w:val="both"/>
        <w:rPr>
          <w:rFonts w:ascii="Times New Roman" w:hAnsi="Times New Roman" w:cs="Times New Roman"/>
          <w:sz w:val="24"/>
          <w:szCs w:val="24"/>
        </w:rPr>
      </w:pPr>
    </w:p>
    <w:p w14:paraId="085806F1" w14:textId="7A809054"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Elluviijal on võimalik TAT muutmist taotleda üks kord kuue kuu jooksul</w:t>
      </w:r>
      <w:r>
        <w:rPr>
          <w:rFonts w:ascii="Times New Roman" w:hAnsi="Times New Roman" w:cs="Times New Roman"/>
          <w:sz w:val="24"/>
          <w:szCs w:val="24"/>
        </w:rPr>
        <w:t xml:space="preserve">. </w:t>
      </w:r>
      <w:proofErr w:type="spellStart"/>
      <w:r w:rsidRPr="00F26E90">
        <w:rPr>
          <w:rFonts w:ascii="Times New Roman" w:hAnsi="Times New Roman" w:cs="Times New Roman"/>
          <w:sz w:val="24"/>
          <w:szCs w:val="24"/>
        </w:rPr>
        <w:t>SiMi</w:t>
      </w:r>
      <w:proofErr w:type="spellEnd"/>
      <w:r w:rsidRPr="00F26E90">
        <w:rPr>
          <w:rFonts w:ascii="Times New Roman" w:hAnsi="Times New Roman" w:cs="Times New Roman"/>
          <w:sz w:val="24"/>
          <w:szCs w:val="24"/>
        </w:rPr>
        <w:t xml:space="preserve"> eelnev</w:t>
      </w:r>
      <w:r>
        <w:rPr>
          <w:rFonts w:ascii="Times New Roman" w:hAnsi="Times New Roman" w:cs="Times New Roman"/>
          <w:sz w:val="24"/>
          <w:szCs w:val="24"/>
        </w:rPr>
        <w:t>al</w:t>
      </w:r>
      <w:r w:rsidRPr="00F26E90">
        <w:rPr>
          <w:rFonts w:ascii="Times New Roman" w:hAnsi="Times New Roman" w:cs="Times New Roman"/>
          <w:sz w:val="24"/>
          <w:szCs w:val="24"/>
        </w:rPr>
        <w:t xml:space="preserve"> nõusolek</w:t>
      </w:r>
      <w:r>
        <w:rPr>
          <w:rFonts w:ascii="Times New Roman" w:hAnsi="Times New Roman" w:cs="Times New Roman"/>
          <w:sz w:val="24"/>
          <w:szCs w:val="24"/>
        </w:rPr>
        <w:t xml:space="preserve">ul võib </w:t>
      </w:r>
      <w:proofErr w:type="spellStart"/>
      <w:r>
        <w:rPr>
          <w:rFonts w:ascii="Times New Roman" w:hAnsi="Times New Roman" w:cs="Times New Roman"/>
          <w:sz w:val="24"/>
          <w:szCs w:val="24"/>
        </w:rPr>
        <w:t>TATi</w:t>
      </w:r>
      <w:proofErr w:type="spellEnd"/>
      <w:r>
        <w:rPr>
          <w:rFonts w:ascii="Times New Roman" w:hAnsi="Times New Roman" w:cs="Times New Roman"/>
          <w:sz w:val="24"/>
          <w:szCs w:val="24"/>
        </w:rPr>
        <w:t xml:space="preserve"> muutmist taotleda sagedamini. </w:t>
      </w:r>
    </w:p>
    <w:p w14:paraId="312DD63C" w14:textId="77777777" w:rsidR="00A475FB" w:rsidRPr="00F26E90" w:rsidRDefault="00A475FB" w:rsidP="00A475FB">
      <w:pPr>
        <w:pStyle w:val="ListParagraph"/>
        <w:spacing w:before="240" w:line="240" w:lineRule="auto"/>
        <w:ind w:left="567"/>
        <w:jc w:val="both"/>
        <w:rPr>
          <w:rFonts w:ascii="Times New Roman" w:hAnsi="Times New Roman" w:cs="Times New Roman"/>
          <w:sz w:val="24"/>
          <w:szCs w:val="24"/>
        </w:rPr>
      </w:pPr>
    </w:p>
    <w:p w14:paraId="340F0745" w14:textId="4C4C5210"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 xml:space="preserve">SiM võib </w:t>
      </w:r>
      <w:proofErr w:type="spellStart"/>
      <w:r w:rsidRPr="00F26E90">
        <w:rPr>
          <w:rFonts w:ascii="Times New Roman" w:hAnsi="Times New Roman" w:cs="Times New Roman"/>
          <w:sz w:val="24"/>
          <w:szCs w:val="24"/>
        </w:rPr>
        <w:t>TATi</w:t>
      </w:r>
      <w:proofErr w:type="spellEnd"/>
      <w:r w:rsidRPr="00F26E90">
        <w:rPr>
          <w:rFonts w:ascii="Times New Roman" w:hAnsi="Times New Roman" w:cs="Times New Roman"/>
          <w:sz w:val="24"/>
          <w:szCs w:val="24"/>
        </w:rPr>
        <w:t xml:space="preserve"> muuta, kui selgub, et muudatuste tegemine on vajalik TAT edukaks elluviimiseks või elluviijal ei ole toetuse kasutamist ettenähtud tingimustel võimalik jätkata. </w:t>
      </w:r>
      <w:bookmarkStart w:id="67" w:name="_Hlk120619235"/>
      <w:r w:rsidRPr="00F26E90">
        <w:rPr>
          <w:rFonts w:ascii="Times New Roman" w:hAnsi="Times New Roman" w:cs="Times New Roman"/>
          <w:sz w:val="24"/>
          <w:szCs w:val="24"/>
        </w:rPr>
        <w:t xml:space="preserve">SiM teavitab sellest elluviijat mõistliku aja jooksul. </w:t>
      </w:r>
      <w:bookmarkEnd w:id="67"/>
    </w:p>
    <w:p w14:paraId="26F51904" w14:textId="77777777" w:rsidR="00A475FB" w:rsidRPr="00F26E90" w:rsidRDefault="00A475FB" w:rsidP="00A475FB">
      <w:pPr>
        <w:pStyle w:val="ListParagraph"/>
        <w:spacing w:before="240" w:line="240" w:lineRule="auto"/>
        <w:ind w:left="567"/>
        <w:jc w:val="both"/>
        <w:rPr>
          <w:rFonts w:ascii="Times New Roman" w:hAnsi="Times New Roman" w:cs="Times New Roman"/>
          <w:sz w:val="24"/>
          <w:szCs w:val="24"/>
        </w:rPr>
      </w:pPr>
    </w:p>
    <w:p w14:paraId="3F96B2FD" w14:textId="5811FA57" w:rsidR="00156D2C"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bookmarkStart w:id="68" w:name="_Hlk120619262"/>
      <w:proofErr w:type="spellStart"/>
      <w:r w:rsidRPr="00F26E90">
        <w:rPr>
          <w:rFonts w:ascii="Times New Roman" w:hAnsi="Times New Roman" w:cs="Times New Roman"/>
          <w:sz w:val="24"/>
          <w:szCs w:val="24"/>
        </w:rPr>
        <w:t>SiMil</w:t>
      </w:r>
      <w:proofErr w:type="spellEnd"/>
      <w:r w:rsidRPr="00F26E90">
        <w:rPr>
          <w:rFonts w:ascii="Times New Roman" w:hAnsi="Times New Roman" w:cs="Times New Roman"/>
          <w:sz w:val="24"/>
          <w:szCs w:val="24"/>
        </w:rPr>
        <w:t xml:space="preserve"> on õigus toetust suurendada ja vähendada. Toetuse summat võib suurendada ühendmääruse § 13 lõikes 1 toodud tingimuste kohaselt.</w:t>
      </w:r>
    </w:p>
    <w:p w14:paraId="44BDC302" w14:textId="77777777" w:rsidR="00A475FB" w:rsidRPr="00F26E90" w:rsidRDefault="00A475FB" w:rsidP="00A475FB">
      <w:pPr>
        <w:pStyle w:val="ListParagraph"/>
        <w:spacing w:before="240" w:line="240" w:lineRule="auto"/>
        <w:ind w:left="567"/>
        <w:jc w:val="both"/>
        <w:rPr>
          <w:rFonts w:ascii="Times New Roman" w:hAnsi="Times New Roman" w:cs="Times New Roman"/>
          <w:sz w:val="24"/>
          <w:szCs w:val="24"/>
        </w:rPr>
      </w:pPr>
    </w:p>
    <w:bookmarkEnd w:id="68"/>
    <w:p w14:paraId="135D7459" w14:textId="77777777" w:rsidR="00156D2C" w:rsidRPr="00F26E90"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lastRenderedPageBreak/>
        <w:t>TAT muutmise eelnõu kooskõlastatakse vastavalt ühendmääruse §-le 48.</w:t>
      </w:r>
    </w:p>
    <w:p w14:paraId="0345250C" w14:textId="77777777" w:rsidR="00156D2C" w:rsidRPr="00F26E90" w:rsidRDefault="00156D2C" w:rsidP="00156D2C">
      <w:pPr>
        <w:pStyle w:val="ListParagraph"/>
        <w:spacing w:before="240" w:line="240" w:lineRule="auto"/>
        <w:ind w:left="284"/>
        <w:jc w:val="both"/>
        <w:rPr>
          <w:rFonts w:ascii="Times New Roman" w:hAnsi="Times New Roman" w:cs="Times New Roman"/>
          <w:sz w:val="24"/>
          <w:szCs w:val="24"/>
        </w:rPr>
      </w:pPr>
    </w:p>
    <w:p w14:paraId="0EAADF01" w14:textId="77777777" w:rsidR="00156D2C" w:rsidRPr="00F26E90" w:rsidRDefault="00156D2C" w:rsidP="00156D2C">
      <w:pPr>
        <w:pStyle w:val="ListParagraph"/>
        <w:numPr>
          <w:ilvl w:val="0"/>
          <w:numId w:val="28"/>
        </w:numPr>
        <w:spacing w:before="120" w:after="0" w:line="240" w:lineRule="auto"/>
        <w:ind w:left="567" w:hanging="567"/>
        <w:contextualSpacing w:val="0"/>
        <w:jc w:val="both"/>
        <w:rPr>
          <w:rFonts w:ascii="Times New Roman" w:hAnsi="Times New Roman" w:cs="Times New Roman"/>
          <w:b/>
          <w:bCs/>
          <w:sz w:val="24"/>
          <w:szCs w:val="24"/>
        </w:rPr>
      </w:pPr>
      <w:r w:rsidRPr="00F26E90">
        <w:rPr>
          <w:rFonts w:ascii="Times New Roman" w:hAnsi="Times New Roman" w:cs="Times New Roman"/>
          <w:b/>
          <w:bCs/>
          <w:sz w:val="24"/>
          <w:szCs w:val="24"/>
        </w:rPr>
        <w:t xml:space="preserve">Finantskorrektsiooni </w:t>
      </w:r>
      <w:bookmarkEnd w:id="66"/>
      <w:r w:rsidRPr="00F26E90">
        <w:rPr>
          <w:rFonts w:ascii="Times New Roman" w:hAnsi="Times New Roman" w:cs="Times New Roman"/>
          <w:b/>
          <w:bCs/>
          <w:sz w:val="24"/>
          <w:szCs w:val="24"/>
        </w:rPr>
        <w:t>tegemise alused ja kord</w:t>
      </w:r>
    </w:p>
    <w:p w14:paraId="4C39F232" w14:textId="2A27D05E" w:rsidR="00156D2C" w:rsidRDefault="00156D2C" w:rsidP="00156D2C">
      <w:pPr>
        <w:pStyle w:val="ListParagraph"/>
        <w:numPr>
          <w:ilvl w:val="1"/>
          <w:numId w:val="28"/>
        </w:numPr>
        <w:spacing w:before="120" w:after="0" w:line="240" w:lineRule="auto"/>
        <w:ind w:left="567" w:hanging="567"/>
        <w:jc w:val="both"/>
        <w:rPr>
          <w:rFonts w:ascii="Times New Roman" w:hAnsi="Times New Roman" w:cs="Times New Roman"/>
          <w:sz w:val="24"/>
          <w:szCs w:val="24"/>
        </w:rPr>
      </w:pPr>
      <w:r w:rsidRPr="00F26E90">
        <w:rPr>
          <w:rFonts w:ascii="Times New Roman" w:hAnsi="Times New Roman" w:cs="Times New Roman"/>
          <w:sz w:val="24"/>
          <w:szCs w:val="24"/>
        </w:rPr>
        <w:t>Finantskorrektsioone teeb SiM vastavalt ühendmääruse §-dele 34–37.</w:t>
      </w:r>
    </w:p>
    <w:p w14:paraId="547167B6" w14:textId="77777777" w:rsidR="00A6250D" w:rsidRPr="00F26E90" w:rsidRDefault="00A6250D" w:rsidP="00A6250D">
      <w:pPr>
        <w:pStyle w:val="ListParagraph"/>
        <w:spacing w:before="120" w:after="0" w:line="240" w:lineRule="auto"/>
        <w:ind w:left="567"/>
        <w:jc w:val="both"/>
        <w:rPr>
          <w:rFonts w:ascii="Times New Roman" w:hAnsi="Times New Roman" w:cs="Times New Roman"/>
          <w:sz w:val="24"/>
          <w:szCs w:val="24"/>
        </w:rPr>
      </w:pPr>
    </w:p>
    <w:p w14:paraId="660D47EC" w14:textId="77777777" w:rsidR="00156D2C" w:rsidRPr="00F26E90" w:rsidRDefault="00156D2C" w:rsidP="00156D2C">
      <w:pPr>
        <w:pStyle w:val="ListParagraph"/>
        <w:numPr>
          <w:ilvl w:val="1"/>
          <w:numId w:val="28"/>
        </w:numPr>
        <w:spacing w:before="240" w:line="240" w:lineRule="auto"/>
        <w:ind w:left="567" w:hanging="567"/>
        <w:jc w:val="both"/>
        <w:rPr>
          <w:rFonts w:ascii="Times New Roman" w:hAnsi="Times New Roman" w:cs="Times New Roman"/>
          <w:sz w:val="24"/>
          <w:szCs w:val="24"/>
        </w:rPr>
      </w:pPr>
      <w:r w:rsidRPr="00F26E90">
        <w:rPr>
          <w:rFonts w:ascii="Times New Roman" w:eastAsia="Times New Roman" w:hAnsi="Times New Roman" w:cs="Times New Roman"/>
          <w:sz w:val="24"/>
          <w:szCs w:val="24"/>
        </w:rPr>
        <w:t xml:space="preserve">Kui abikõlbmatud kulud jäävad elluviija enda tasuda, siis vastavalt ühendmääruse § 37 lõikele 4 väheneb projekti eelarve finantskorrektsiooni võrra. </w:t>
      </w:r>
    </w:p>
    <w:p w14:paraId="268D07D2" w14:textId="77777777" w:rsidR="00156D2C" w:rsidRPr="00F26E90" w:rsidRDefault="00156D2C" w:rsidP="00156D2C">
      <w:pPr>
        <w:pStyle w:val="ListParagraph"/>
        <w:spacing w:before="240" w:line="240" w:lineRule="auto"/>
        <w:ind w:left="480"/>
        <w:jc w:val="both"/>
        <w:rPr>
          <w:rFonts w:ascii="Times New Roman" w:hAnsi="Times New Roman" w:cs="Times New Roman"/>
          <w:strike/>
          <w:sz w:val="24"/>
          <w:szCs w:val="24"/>
        </w:rPr>
      </w:pPr>
    </w:p>
    <w:p w14:paraId="0B71CA06" w14:textId="77777777" w:rsidR="00156D2C" w:rsidRPr="00F26E90" w:rsidRDefault="00156D2C" w:rsidP="00156D2C">
      <w:pPr>
        <w:pStyle w:val="ListParagraph"/>
        <w:numPr>
          <w:ilvl w:val="0"/>
          <w:numId w:val="28"/>
        </w:numPr>
        <w:spacing w:after="0" w:line="240" w:lineRule="auto"/>
        <w:ind w:left="567" w:hanging="567"/>
        <w:jc w:val="both"/>
        <w:rPr>
          <w:rFonts w:ascii="Times New Roman" w:hAnsi="Times New Roman" w:cs="Times New Roman"/>
          <w:b/>
          <w:bCs/>
          <w:sz w:val="24"/>
          <w:szCs w:val="24"/>
        </w:rPr>
      </w:pPr>
      <w:r w:rsidRPr="00F26E90">
        <w:rPr>
          <w:rFonts w:ascii="Times New Roman" w:hAnsi="Times New Roman" w:cs="Times New Roman"/>
          <w:b/>
          <w:bCs/>
          <w:sz w:val="24"/>
          <w:szCs w:val="24"/>
        </w:rPr>
        <w:t>Vaiete lahendamine</w:t>
      </w:r>
    </w:p>
    <w:p w14:paraId="27600DA4" w14:textId="77777777" w:rsidR="00156D2C" w:rsidRPr="00F26E90" w:rsidRDefault="00156D2C" w:rsidP="00156D2C">
      <w:pPr>
        <w:spacing w:after="0" w:line="240" w:lineRule="auto"/>
        <w:ind w:left="567"/>
        <w:jc w:val="both"/>
        <w:rPr>
          <w:rFonts w:ascii="Times New Roman" w:hAnsi="Times New Roman" w:cs="Times New Roman"/>
          <w:sz w:val="24"/>
          <w:szCs w:val="24"/>
        </w:rPr>
      </w:pPr>
      <w:r w:rsidRPr="00F26E90">
        <w:rPr>
          <w:rFonts w:ascii="Times New Roman" w:hAnsi="Times New Roman" w:cs="Times New Roman"/>
          <w:sz w:val="24"/>
          <w:szCs w:val="24"/>
        </w:rPr>
        <w:t xml:space="preserve">SiM otsuse või toimingu vaide või vaidluse </w:t>
      </w:r>
      <w:proofErr w:type="spellStart"/>
      <w:r w:rsidRPr="00F26E90">
        <w:rPr>
          <w:rFonts w:ascii="Times New Roman" w:hAnsi="Times New Roman" w:cs="Times New Roman"/>
          <w:sz w:val="24"/>
          <w:szCs w:val="24"/>
        </w:rPr>
        <w:t>menetleja</w:t>
      </w:r>
      <w:proofErr w:type="spellEnd"/>
      <w:r w:rsidRPr="00F26E90">
        <w:rPr>
          <w:rFonts w:ascii="Times New Roman" w:hAnsi="Times New Roman" w:cs="Times New Roman"/>
          <w:sz w:val="24"/>
          <w:szCs w:val="24"/>
        </w:rPr>
        <w:t xml:space="preserve"> on SiM, määrates vaide lahendajaks teenistuja, kes ei ole vaidlusaluses küsimuses otsuseid või toiminguid teinud või nende tegemist nõustanud. Vaide esitamisele ja menetlemisele kohalduvad ÜSS2021_2027 §-s 60 nimetatud erisused haldusmenetluse seaduses sätestatud vaide esitamise regulatsioonile. Vaidlused riigiasutuste, sh valitsusasutuste vahel lahendatakse Vabariigi Valitsuse seaduses sätestatud korras. </w:t>
      </w:r>
    </w:p>
    <w:p w14:paraId="2AF80EAB" w14:textId="77777777" w:rsidR="00156D2C" w:rsidRPr="00F26E90" w:rsidRDefault="00156D2C" w:rsidP="00156D2C">
      <w:pPr>
        <w:pStyle w:val="ListParagraph"/>
        <w:numPr>
          <w:ilvl w:val="0"/>
          <w:numId w:val="28"/>
        </w:numPr>
        <w:spacing w:before="240" w:after="0" w:line="240" w:lineRule="auto"/>
        <w:ind w:left="567" w:hanging="567"/>
        <w:jc w:val="both"/>
        <w:rPr>
          <w:rFonts w:ascii="Times New Roman" w:hAnsi="Times New Roman" w:cs="Times New Roman"/>
          <w:b/>
          <w:sz w:val="24"/>
          <w:szCs w:val="24"/>
        </w:rPr>
      </w:pPr>
      <w:r w:rsidRPr="00F26E90">
        <w:rPr>
          <w:rFonts w:ascii="Times New Roman" w:hAnsi="Times New Roman" w:cs="Times New Roman"/>
          <w:b/>
          <w:sz w:val="24"/>
          <w:szCs w:val="24"/>
        </w:rPr>
        <w:t>Rakendussätted</w:t>
      </w:r>
    </w:p>
    <w:p w14:paraId="0957718B" w14:textId="77777777" w:rsidR="00156D2C" w:rsidRPr="00F26E90" w:rsidRDefault="00156D2C" w:rsidP="00156D2C">
      <w:pPr>
        <w:spacing w:after="0" w:line="240" w:lineRule="auto"/>
        <w:ind w:left="567"/>
        <w:jc w:val="both"/>
        <w:rPr>
          <w:rFonts w:ascii="Times New Roman" w:hAnsi="Times New Roman" w:cs="Times New Roman"/>
          <w:sz w:val="24"/>
          <w:szCs w:val="24"/>
        </w:rPr>
      </w:pPr>
      <w:r w:rsidRPr="00F26E90">
        <w:rPr>
          <w:rFonts w:ascii="Times New Roman" w:hAnsi="Times New Roman" w:cs="Times New Roman"/>
          <w:sz w:val="24"/>
          <w:szCs w:val="24"/>
        </w:rPr>
        <w:t>Käskkiri jõustub tagasiulatuvalt alates 01.01.2022.</w:t>
      </w:r>
    </w:p>
    <w:p w14:paraId="402BE22C" w14:textId="0865A4AC" w:rsidR="00AF5F00" w:rsidRDefault="00AF5F00" w:rsidP="007D2708">
      <w:pPr>
        <w:spacing w:after="0" w:line="240" w:lineRule="auto"/>
        <w:ind w:left="0"/>
        <w:jc w:val="both"/>
        <w:rPr>
          <w:rFonts w:ascii="Times New Roman" w:hAnsi="Times New Roman" w:cs="Times New Roman"/>
          <w:sz w:val="24"/>
          <w:szCs w:val="24"/>
        </w:rPr>
      </w:pPr>
    </w:p>
    <w:p w14:paraId="5C4CC66D" w14:textId="068860A2" w:rsidR="00D24403" w:rsidRPr="007E4639" w:rsidRDefault="00F10415" w:rsidP="00D24403">
      <w:pPr>
        <w:pStyle w:val="Default"/>
      </w:pPr>
      <w:r>
        <w:t xml:space="preserve"> </w:t>
      </w:r>
      <w:r w:rsidR="00D24403">
        <w:t>[</w:t>
      </w:r>
      <w:r w:rsidR="00D24403" w:rsidRPr="00A22193">
        <w:rPr>
          <w:i/>
        </w:rPr>
        <w:t>Siseministri 07.1</w:t>
      </w:r>
      <w:r w:rsidR="00D24403">
        <w:rPr>
          <w:i/>
        </w:rPr>
        <w:t>2</w:t>
      </w:r>
      <w:r w:rsidR="00D24403" w:rsidRPr="00A22193">
        <w:rPr>
          <w:i/>
        </w:rPr>
        <w:t>.2023 käskkirjaga nr 1-3/13</w:t>
      </w:r>
      <w:r w:rsidR="00D24403">
        <w:rPr>
          <w:i/>
        </w:rPr>
        <w:t>8</w:t>
      </w:r>
      <w:r w:rsidR="00D24403" w:rsidRPr="00A22193">
        <w:rPr>
          <w:i/>
        </w:rPr>
        <w:t xml:space="preserve"> on punktides 7.</w:t>
      </w:r>
      <w:r w:rsidR="00D24403">
        <w:rPr>
          <w:i/>
        </w:rPr>
        <w:t>5</w:t>
      </w:r>
      <w:r w:rsidR="00D24403" w:rsidRPr="00A22193">
        <w:rPr>
          <w:i/>
        </w:rPr>
        <w:t>.</w:t>
      </w:r>
      <w:r w:rsidR="00D24403">
        <w:rPr>
          <w:i/>
        </w:rPr>
        <w:t>6</w:t>
      </w:r>
      <w:r w:rsidR="00D24403" w:rsidRPr="00A22193">
        <w:rPr>
          <w:i/>
        </w:rPr>
        <w:t>., 8.4., 9.3.5., 10.1., 10.2., 10.4., 10.5. ja 10.9. läbivalt sõnad „e-toetuste keskkond“ asendatud sõnadega „e-toetuse keskkond“</w:t>
      </w:r>
      <w:r w:rsidR="00D24403" w:rsidRPr="00A22193">
        <w:t>]</w:t>
      </w:r>
    </w:p>
    <w:p w14:paraId="3455D803" w14:textId="77777777" w:rsidR="00D24403" w:rsidRDefault="00D24403" w:rsidP="00D24403">
      <w:pPr>
        <w:pStyle w:val="ListParagraph"/>
        <w:spacing w:after="0" w:line="240" w:lineRule="auto"/>
        <w:ind w:left="284"/>
        <w:jc w:val="both"/>
        <w:rPr>
          <w:rFonts w:ascii="Times New Roman" w:hAnsi="Times New Roman" w:cs="Times New Roman"/>
          <w:sz w:val="24"/>
          <w:szCs w:val="24"/>
        </w:rPr>
      </w:pPr>
    </w:p>
    <w:p w14:paraId="3E6B18AD" w14:textId="77777777" w:rsidR="00D24403" w:rsidRPr="00CD6EC5" w:rsidRDefault="00D24403" w:rsidP="007D2708">
      <w:pPr>
        <w:spacing w:after="0" w:line="240" w:lineRule="auto"/>
        <w:ind w:left="0"/>
        <w:jc w:val="both"/>
        <w:rPr>
          <w:rFonts w:ascii="Times New Roman" w:hAnsi="Times New Roman" w:cs="Times New Roman"/>
          <w:sz w:val="24"/>
          <w:szCs w:val="24"/>
        </w:rPr>
      </w:pPr>
    </w:p>
    <w:p w14:paraId="402BE22D" w14:textId="77777777" w:rsidR="00AF5F00" w:rsidRPr="00CD6EC5" w:rsidRDefault="00AF5F00" w:rsidP="007D2708">
      <w:pPr>
        <w:spacing w:after="0" w:line="240" w:lineRule="auto"/>
        <w:ind w:left="0"/>
        <w:jc w:val="both"/>
        <w:rPr>
          <w:rFonts w:ascii="Times New Roman" w:hAnsi="Times New Roman" w:cs="Times New Roman"/>
          <w:sz w:val="24"/>
          <w:szCs w:val="24"/>
        </w:rPr>
      </w:pPr>
    </w:p>
    <w:tbl>
      <w:tblPr>
        <w:tblStyle w:val="TableGrid"/>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4547"/>
      </w:tblGrid>
      <w:tr w:rsidR="00BA6F24" w14:paraId="402BE235" w14:textId="77777777" w:rsidTr="0041697B">
        <w:tc>
          <w:tcPr>
            <w:tcW w:w="4581" w:type="dxa"/>
          </w:tcPr>
          <w:p w14:paraId="402BE230" w14:textId="77777777" w:rsidR="00BA6F24" w:rsidRPr="002311CE" w:rsidRDefault="00BA6F24" w:rsidP="002311CE">
            <w:pPr>
              <w:pStyle w:val="Snum"/>
            </w:pPr>
            <w:r w:rsidRPr="002311CE">
              <w:t>(allkirjastatud digitaalselt)</w:t>
            </w:r>
          </w:p>
          <w:p w14:paraId="402BE231" w14:textId="77777777" w:rsidR="00BA6F24" w:rsidRPr="00CD6EC5" w:rsidRDefault="00BA6F24" w:rsidP="002311CE">
            <w:pPr>
              <w:tabs>
                <w:tab w:val="left" w:pos="567"/>
              </w:tabs>
              <w:ind w:left="0"/>
              <w:rPr>
                <w:rFonts w:ascii="Times New Roman" w:hAnsi="Times New Roman" w:cs="Times New Roman"/>
                <w:sz w:val="24"/>
                <w:szCs w:val="24"/>
              </w:rPr>
            </w:pPr>
          </w:p>
          <w:p w14:paraId="402BE232" w14:textId="3D57636D" w:rsidR="00BA6F24" w:rsidRPr="00CD6EC5" w:rsidRDefault="00BA6F24" w:rsidP="002311CE">
            <w:pPr>
              <w:ind w:left="-45"/>
              <w:rPr>
                <w:rFonts w:ascii="Times New Roman" w:hAnsi="Times New Roman" w:cs="Times New Roman"/>
                <w:sz w:val="24"/>
                <w:szCs w:val="24"/>
              </w:rPr>
            </w:pPr>
            <w:r w:rsidRPr="00CD6EC5">
              <w:rPr>
                <w:rFonts w:ascii="Times New Roman" w:hAnsi="Times New Roman" w:cs="Times New Roman"/>
                <w:sz w:val="24"/>
                <w:szCs w:val="24"/>
              </w:rPr>
              <w:fldChar w:fldCharType="begin"/>
            </w:r>
            <w:ins w:id="69" w:author="DELTA" w:date="2025-05-27T13:24:00Z">
              <w:r w:rsidR="00D61719">
                <w:rPr>
                  <w:rFonts w:ascii="Times New Roman" w:hAnsi="Times New Roman" w:cs="Times New Roman"/>
                  <w:sz w:val="24"/>
                  <w:szCs w:val="24"/>
                </w:rPr>
                <w:instrText xml:space="preserve"> delta_signerName  \* MERGEFORMAT</w:instrText>
              </w:r>
            </w:ins>
            <w:del w:id="70" w:author="DELTA" w:date="2025-05-16T14:57:00Z">
              <w:r w:rsidR="004B0541" w:rsidDel="00FF03B7">
                <w:rPr>
                  <w:rFonts w:ascii="Times New Roman" w:hAnsi="Times New Roman" w:cs="Times New Roman"/>
                  <w:sz w:val="24"/>
                  <w:szCs w:val="24"/>
                </w:rPr>
                <w:delInstrText xml:space="preserve"> delta_signerName  \* MERGEFORMAT</w:delInstrText>
              </w:r>
            </w:del>
            <w:r w:rsidRPr="00CD6EC5">
              <w:rPr>
                <w:rFonts w:ascii="Times New Roman" w:hAnsi="Times New Roman" w:cs="Times New Roman"/>
                <w:sz w:val="24"/>
                <w:szCs w:val="24"/>
              </w:rPr>
              <w:fldChar w:fldCharType="separate"/>
            </w:r>
            <w:ins w:id="71" w:author="DELTA" w:date="2025-05-27T13:24:00Z">
              <w:r w:rsidR="00D61719">
                <w:rPr>
                  <w:rFonts w:ascii="Times New Roman" w:hAnsi="Times New Roman" w:cs="Times New Roman"/>
                  <w:sz w:val="24"/>
                  <w:szCs w:val="24"/>
                </w:rPr>
                <w:t xml:space="preserve">Igor </w:t>
              </w:r>
              <w:proofErr w:type="spellStart"/>
              <w:r w:rsidR="00D61719">
                <w:rPr>
                  <w:rFonts w:ascii="Times New Roman" w:hAnsi="Times New Roman" w:cs="Times New Roman"/>
                  <w:sz w:val="24"/>
                  <w:szCs w:val="24"/>
                </w:rPr>
                <w:t>Taro</w:t>
              </w:r>
            </w:ins>
            <w:proofErr w:type="spellEnd"/>
            <w:del w:id="72" w:author="DELTA" w:date="2025-05-16T14:57:00Z">
              <w:r w:rsidR="004B0541" w:rsidDel="00FF03B7">
                <w:rPr>
                  <w:rFonts w:ascii="Times New Roman" w:hAnsi="Times New Roman" w:cs="Times New Roman"/>
                  <w:sz w:val="24"/>
                  <w:szCs w:val="24"/>
                </w:rPr>
                <w:delText>Lauri Läänemets</w:delText>
              </w:r>
            </w:del>
            <w:r w:rsidRPr="00CD6EC5">
              <w:rPr>
                <w:rFonts w:ascii="Times New Roman" w:hAnsi="Times New Roman" w:cs="Times New Roman"/>
                <w:sz w:val="24"/>
                <w:szCs w:val="24"/>
              </w:rPr>
              <w:fldChar w:fldCharType="end"/>
            </w:r>
          </w:p>
          <w:p w14:paraId="402BE233" w14:textId="519F684D" w:rsidR="00BA6F24" w:rsidRDefault="00BA6F24" w:rsidP="002311CE">
            <w:pPr>
              <w:ind w:left="-45"/>
              <w:rPr>
                <w:rFonts w:ascii="Times New Roman" w:hAnsi="Times New Roman" w:cs="Times New Roman"/>
                <w:sz w:val="24"/>
                <w:szCs w:val="24"/>
              </w:rPr>
            </w:pPr>
            <w:r w:rsidRPr="00CD6EC5">
              <w:rPr>
                <w:rFonts w:ascii="Times New Roman" w:hAnsi="Times New Roman" w:cs="Times New Roman"/>
                <w:sz w:val="24"/>
                <w:szCs w:val="24"/>
              </w:rPr>
              <w:fldChar w:fldCharType="begin"/>
            </w:r>
            <w:ins w:id="73" w:author="DELTA" w:date="2025-05-27T13:24:00Z">
              <w:r w:rsidR="00D61719">
                <w:rPr>
                  <w:rFonts w:ascii="Times New Roman" w:hAnsi="Times New Roman" w:cs="Times New Roman"/>
                  <w:sz w:val="24"/>
                  <w:szCs w:val="24"/>
                </w:rPr>
                <w:instrText xml:space="preserve"> delta_signerJobTitle  \* MERGEFORMAT</w:instrText>
              </w:r>
            </w:ins>
            <w:del w:id="74" w:author="DELTA" w:date="2025-05-16T14:57:00Z">
              <w:r w:rsidR="004B0541" w:rsidDel="00FF03B7">
                <w:rPr>
                  <w:rFonts w:ascii="Times New Roman" w:hAnsi="Times New Roman" w:cs="Times New Roman"/>
                  <w:sz w:val="24"/>
                  <w:szCs w:val="24"/>
                </w:rPr>
                <w:delInstrText xml:space="preserve"> delta_signerJobTitle  \* MERGEFORMAT</w:delInstrText>
              </w:r>
            </w:del>
            <w:r w:rsidRPr="00CD6EC5">
              <w:rPr>
                <w:rFonts w:ascii="Times New Roman" w:hAnsi="Times New Roman" w:cs="Times New Roman"/>
                <w:sz w:val="24"/>
                <w:szCs w:val="24"/>
              </w:rPr>
              <w:fldChar w:fldCharType="separate"/>
            </w:r>
            <w:ins w:id="75" w:author="DELTA" w:date="2025-05-27T13:24:00Z">
              <w:r w:rsidR="00D61719">
                <w:rPr>
                  <w:rFonts w:ascii="Times New Roman" w:hAnsi="Times New Roman" w:cs="Times New Roman"/>
                  <w:sz w:val="24"/>
                  <w:szCs w:val="24"/>
                </w:rPr>
                <w:t>siseminister</w:t>
              </w:r>
            </w:ins>
            <w:del w:id="76" w:author="DELTA" w:date="2025-05-16T14:57:00Z">
              <w:r w:rsidR="004B0541" w:rsidDel="00FF03B7">
                <w:rPr>
                  <w:rFonts w:ascii="Times New Roman" w:hAnsi="Times New Roman" w:cs="Times New Roman"/>
                  <w:sz w:val="24"/>
                  <w:szCs w:val="24"/>
                </w:rPr>
                <w:delText>siseminister</w:delText>
              </w:r>
            </w:del>
            <w:r w:rsidRPr="00CD6EC5">
              <w:rPr>
                <w:rFonts w:ascii="Times New Roman" w:hAnsi="Times New Roman" w:cs="Times New Roman"/>
                <w:sz w:val="24"/>
                <w:szCs w:val="24"/>
              </w:rPr>
              <w:fldChar w:fldCharType="end"/>
            </w:r>
          </w:p>
        </w:tc>
        <w:tc>
          <w:tcPr>
            <w:tcW w:w="4547" w:type="dxa"/>
          </w:tcPr>
          <w:p w14:paraId="402BE234" w14:textId="77777777" w:rsidR="00BA6F24" w:rsidRDefault="00BA6F24" w:rsidP="002311CE">
            <w:pPr>
              <w:tabs>
                <w:tab w:val="left" w:pos="567"/>
              </w:tabs>
              <w:ind w:left="0"/>
              <w:rPr>
                <w:rFonts w:ascii="Times New Roman" w:hAnsi="Times New Roman" w:cs="Times New Roman"/>
                <w:sz w:val="24"/>
                <w:szCs w:val="24"/>
              </w:rPr>
            </w:pPr>
          </w:p>
        </w:tc>
      </w:tr>
    </w:tbl>
    <w:p w14:paraId="402BE236" w14:textId="77777777" w:rsidR="00765B50" w:rsidRDefault="00765B50" w:rsidP="002311CE">
      <w:pPr>
        <w:spacing w:after="0" w:line="240" w:lineRule="auto"/>
        <w:ind w:left="0"/>
        <w:rPr>
          <w:rFonts w:ascii="Times New Roman" w:hAnsi="Times New Roman" w:cs="Times New Roman"/>
          <w:sz w:val="24"/>
          <w:szCs w:val="24"/>
        </w:rPr>
      </w:pPr>
    </w:p>
    <w:p w14:paraId="402BE237" w14:textId="77777777" w:rsidR="00D8149E" w:rsidRDefault="00D8149E" w:rsidP="002311CE">
      <w:pPr>
        <w:spacing w:after="0" w:line="240" w:lineRule="auto"/>
        <w:ind w:left="0"/>
        <w:rPr>
          <w:rFonts w:ascii="Times New Roman" w:hAnsi="Times New Roman" w:cs="Times New Roman"/>
          <w:sz w:val="24"/>
          <w:szCs w:val="24"/>
        </w:rPr>
      </w:pPr>
    </w:p>
    <w:p w14:paraId="5553E1D8" w14:textId="77777777" w:rsidR="00A6250D" w:rsidRDefault="00A6250D" w:rsidP="00A6250D">
      <w:pPr>
        <w:pStyle w:val="ListParagraph"/>
        <w:spacing w:after="0" w:line="240" w:lineRule="auto"/>
        <w:ind w:left="709" w:hanging="709"/>
        <w:rPr>
          <w:rFonts w:ascii="Times New Roman" w:hAnsi="Times New Roman" w:cs="Times New Roman"/>
          <w:sz w:val="24"/>
          <w:szCs w:val="24"/>
        </w:rPr>
      </w:pPr>
      <w:r>
        <w:rPr>
          <w:rFonts w:ascii="Times New Roman" w:hAnsi="Times New Roman" w:cs="Times New Roman"/>
          <w:sz w:val="24"/>
          <w:szCs w:val="24"/>
        </w:rPr>
        <w:t>Lisa 1.</w:t>
      </w:r>
      <w:r>
        <w:rPr>
          <w:rFonts w:ascii="Times New Roman" w:hAnsi="Times New Roman" w:cs="Times New Roman"/>
          <w:sz w:val="24"/>
          <w:szCs w:val="24"/>
        </w:rPr>
        <w:tab/>
      </w:r>
      <w:r w:rsidRPr="002B3925">
        <w:rPr>
          <w:rFonts w:ascii="Times New Roman" w:hAnsi="Times New Roman" w:cs="Times New Roman"/>
          <w:sz w:val="24"/>
          <w:szCs w:val="24"/>
        </w:rPr>
        <w:t>Seletuskiri</w:t>
      </w:r>
    </w:p>
    <w:p w14:paraId="10FF2A2A" w14:textId="589977A4" w:rsidR="00F10415" w:rsidRDefault="00A6250D" w:rsidP="00F10415">
      <w:pPr>
        <w:pStyle w:val="ListParagraph"/>
        <w:spacing w:after="0" w:line="240" w:lineRule="auto"/>
        <w:ind w:left="709" w:hanging="709"/>
        <w:rPr>
          <w:rFonts w:ascii="Times New Roman" w:hAnsi="Times New Roman" w:cs="Times New Roman"/>
          <w:sz w:val="24"/>
          <w:szCs w:val="24"/>
        </w:rPr>
      </w:pPr>
      <w:r>
        <w:rPr>
          <w:rFonts w:ascii="Times New Roman" w:hAnsi="Times New Roman" w:cs="Times New Roman"/>
          <w:sz w:val="24"/>
          <w:szCs w:val="24"/>
        </w:rPr>
        <w:t>Lisa 2.</w:t>
      </w:r>
      <w:r>
        <w:rPr>
          <w:rFonts w:ascii="Times New Roman" w:hAnsi="Times New Roman" w:cs="Times New Roman"/>
          <w:sz w:val="24"/>
          <w:szCs w:val="24"/>
        </w:rPr>
        <w:tab/>
      </w:r>
      <w:r w:rsidRPr="002B3925">
        <w:rPr>
          <w:rFonts w:ascii="Times New Roman" w:hAnsi="Times New Roman" w:cs="Times New Roman"/>
          <w:sz w:val="24"/>
          <w:szCs w:val="24"/>
        </w:rPr>
        <w:t>Põhiõiguste hartaga ja puuetega inimeste õiguste konventsiooniga arvestamise kontroll-leht</w:t>
      </w:r>
      <w:r w:rsidR="00F10415">
        <w:rPr>
          <w:rFonts w:ascii="Times New Roman" w:hAnsi="Times New Roman" w:cs="Times New Roman"/>
          <w:sz w:val="24"/>
          <w:szCs w:val="24"/>
        </w:rPr>
        <w:t xml:space="preserve"> [</w:t>
      </w:r>
      <w:r w:rsidR="00F10415" w:rsidRPr="00F97D8B">
        <w:rPr>
          <w:rFonts w:ascii="Times New Roman" w:hAnsi="Times New Roman" w:cs="Times New Roman"/>
          <w:i/>
          <w:sz w:val="24"/>
          <w:szCs w:val="24"/>
        </w:rPr>
        <w:t>muudetud siseministri 07.1</w:t>
      </w:r>
      <w:r w:rsidR="00F10415">
        <w:rPr>
          <w:rFonts w:ascii="Times New Roman" w:hAnsi="Times New Roman" w:cs="Times New Roman"/>
          <w:i/>
          <w:sz w:val="24"/>
          <w:szCs w:val="24"/>
        </w:rPr>
        <w:t>2</w:t>
      </w:r>
      <w:r w:rsidR="00F10415" w:rsidRPr="00F97D8B">
        <w:rPr>
          <w:rFonts w:ascii="Times New Roman" w:hAnsi="Times New Roman" w:cs="Times New Roman"/>
          <w:i/>
          <w:sz w:val="24"/>
          <w:szCs w:val="24"/>
        </w:rPr>
        <w:t>.2023 käskkirjaga nr 1-3/13</w:t>
      </w:r>
      <w:r w:rsidR="00F10415">
        <w:rPr>
          <w:rFonts w:ascii="Times New Roman" w:hAnsi="Times New Roman" w:cs="Times New Roman"/>
          <w:i/>
          <w:sz w:val="24"/>
          <w:szCs w:val="24"/>
        </w:rPr>
        <w:t>8</w:t>
      </w:r>
      <w:r w:rsidR="00F10415">
        <w:rPr>
          <w:rFonts w:ascii="Times New Roman" w:hAnsi="Times New Roman" w:cs="Times New Roman"/>
          <w:sz w:val="24"/>
          <w:szCs w:val="24"/>
        </w:rPr>
        <w:t>]</w:t>
      </w:r>
    </w:p>
    <w:p w14:paraId="0E0C03B3" w14:textId="66B6E1BE" w:rsidR="00A6250D" w:rsidRPr="002B3925" w:rsidRDefault="00A6250D" w:rsidP="00A6250D">
      <w:pPr>
        <w:pStyle w:val="ListParagraph"/>
        <w:spacing w:after="0" w:line="240" w:lineRule="auto"/>
        <w:ind w:left="709" w:hanging="709"/>
        <w:rPr>
          <w:rFonts w:ascii="Times New Roman" w:hAnsi="Times New Roman" w:cs="Times New Roman"/>
          <w:sz w:val="24"/>
          <w:szCs w:val="24"/>
        </w:rPr>
      </w:pPr>
    </w:p>
    <w:p w14:paraId="402BE23A" w14:textId="77777777" w:rsidR="009D675B" w:rsidRPr="00CD6EC5" w:rsidRDefault="009D675B" w:rsidP="002311CE">
      <w:pPr>
        <w:spacing w:after="0" w:line="240" w:lineRule="auto"/>
        <w:ind w:left="0"/>
        <w:rPr>
          <w:rFonts w:ascii="Times New Roman" w:hAnsi="Times New Roman" w:cs="Times New Roman"/>
          <w:sz w:val="24"/>
          <w:szCs w:val="24"/>
        </w:rPr>
      </w:pPr>
    </w:p>
    <w:sectPr w:rsidR="009D675B" w:rsidRPr="00CD6EC5" w:rsidSect="009D675B">
      <w:headerReference w:type="default" r:id="rId8"/>
      <w:footerReference w:type="default" r:id="rId9"/>
      <w:footerReference w:type="first" r:id="rId10"/>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BE23F" w14:textId="77777777" w:rsidR="00D24403" w:rsidRDefault="00D24403" w:rsidP="006C5B5F">
      <w:pPr>
        <w:spacing w:after="0" w:line="240" w:lineRule="auto"/>
      </w:pPr>
      <w:r>
        <w:separator/>
      </w:r>
    </w:p>
  </w:endnote>
  <w:endnote w:type="continuationSeparator" w:id="0">
    <w:p w14:paraId="402BE240" w14:textId="77777777" w:rsidR="00D24403" w:rsidRDefault="00D24403"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BE242" w14:textId="733F4B3A" w:rsidR="00D24403" w:rsidRPr="009D675B" w:rsidRDefault="00D24403"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D61719">
      <w:rPr>
        <w:rFonts w:ascii="Times New Roman" w:hAnsi="Times New Roman" w:cs="Times New Roman"/>
        <w:noProof/>
        <w:sz w:val="20"/>
        <w:szCs w:val="20"/>
      </w:rPr>
      <w:t>4</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D61719">
      <w:rPr>
        <w:rFonts w:ascii="Times New Roman" w:hAnsi="Times New Roman" w:cs="Times New Roman"/>
        <w:noProof/>
        <w:sz w:val="20"/>
        <w:szCs w:val="20"/>
      </w:rPr>
      <w:t>4</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BE243" w14:textId="77777777" w:rsidR="00D24403" w:rsidRPr="009D675B" w:rsidRDefault="00D24403"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BE23D" w14:textId="77777777" w:rsidR="00D24403" w:rsidRDefault="00D24403" w:rsidP="006C5B5F">
      <w:pPr>
        <w:spacing w:after="0" w:line="240" w:lineRule="auto"/>
      </w:pPr>
      <w:r>
        <w:separator/>
      </w:r>
    </w:p>
  </w:footnote>
  <w:footnote w:type="continuationSeparator" w:id="0">
    <w:p w14:paraId="402BE23E" w14:textId="77777777" w:rsidR="00D24403" w:rsidRDefault="00D24403" w:rsidP="006C5B5F">
      <w:pPr>
        <w:spacing w:after="0" w:line="240" w:lineRule="auto"/>
      </w:pPr>
      <w:r>
        <w:continuationSeparator/>
      </w:r>
    </w:p>
  </w:footnote>
  <w:footnote w:id="1">
    <w:p w14:paraId="62160928" w14:textId="77777777" w:rsidR="00D24403" w:rsidRPr="000714AE" w:rsidRDefault="00D24403" w:rsidP="00156D2C">
      <w:pPr>
        <w:pStyle w:val="FootnoteText"/>
        <w:jc w:val="both"/>
        <w:rPr>
          <w:lang w:val="et-EE"/>
        </w:rPr>
      </w:pPr>
      <w:r w:rsidRPr="000714AE">
        <w:rPr>
          <w:rStyle w:val="FootnoteReference"/>
          <w:lang w:val="et-EE"/>
        </w:rPr>
        <w:footnoteRef/>
      </w:r>
      <w:r w:rsidRPr="000714AE">
        <w:rPr>
          <w:lang w:val="et-EE"/>
        </w:rPr>
        <w:t xml:space="preserve"> Euroopa Parlamendi ja nõukogu 7. juuli 2021. aasta määrus (EL) 2021/1149, millega luuakse Sisejulgeolekufond. </w:t>
      </w:r>
    </w:p>
  </w:footnote>
  <w:footnote w:id="2">
    <w:p w14:paraId="026A2099" w14:textId="77777777" w:rsidR="00D24403" w:rsidRPr="001F6022" w:rsidRDefault="00D24403" w:rsidP="00156D2C">
      <w:pPr>
        <w:pStyle w:val="FootnoteText"/>
        <w:jc w:val="both"/>
        <w:rPr>
          <w:lang w:val="et-EE"/>
        </w:rPr>
      </w:pPr>
      <w:r>
        <w:rPr>
          <w:rStyle w:val="FootnoteReference"/>
        </w:rPr>
        <w:footnoteRef/>
      </w:r>
      <w:r>
        <w:t xml:space="preserve"> </w:t>
      </w:r>
      <w:r w:rsidRPr="000714AE">
        <w:rPr>
          <w:lang w:val="et-EE"/>
        </w:rPr>
        <w:t xml:space="preserve">Euroopa Parlamendi ja nõukogu 14. juuni 2021. aasta määrus (EL) 2021/1060, millega kehtestatakse </w:t>
      </w:r>
      <w:proofErr w:type="spellStart"/>
      <w:r w:rsidRPr="000714AE">
        <w:rPr>
          <w:lang w:val="et-EE"/>
        </w:rPr>
        <w:t>ühissätted</w:t>
      </w:r>
      <w:proofErr w:type="spellEnd"/>
      <w:r w:rsidRPr="000714AE">
        <w:rPr>
          <w:lang w:val="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w:t>
      </w:r>
    </w:p>
  </w:footnote>
  <w:footnote w:id="3">
    <w:p w14:paraId="3C7131A0" w14:textId="77777777" w:rsidR="00D24403" w:rsidRPr="005013FD" w:rsidRDefault="00D24403" w:rsidP="00156D2C">
      <w:pPr>
        <w:pStyle w:val="FootnoteText"/>
        <w:jc w:val="both"/>
        <w:rPr>
          <w:lang w:val="et-EE"/>
        </w:rPr>
      </w:pPr>
      <w:r>
        <w:rPr>
          <w:rStyle w:val="FootnoteReference"/>
        </w:rPr>
        <w:footnoteRef/>
      </w:r>
      <w:r>
        <w:t xml:space="preserve"> </w:t>
      </w:r>
      <w:r w:rsidRPr="005013FD">
        <w:rPr>
          <w:lang w:val="et-EE"/>
        </w:rPr>
        <w:t>Euroopa Parlamendi ja nõukogu määrus (EL) 2020/852, millega kehtestatakse kestlike investeeringute hõlbustamise raamistik ja muudetakse määrust (EL) 2019/2088 (ELT L 198, 22.06.2020, lk 13–43) artikli 17 tähenduses</w:t>
      </w:r>
      <w:r>
        <w:rPr>
          <w:lang w:val="et-EE"/>
        </w:rPr>
        <w:t>.</w:t>
      </w:r>
    </w:p>
  </w:footnote>
  <w:footnote w:id="4">
    <w:p w14:paraId="5D8988C3" w14:textId="77777777" w:rsidR="00D24403" w:rsidRPr="00554477" w:rsidRDefault="00D24403" w:rsidP="00156D2C">
      <w:pPr>
        <w:pStyle w:val="FootnoteText"/>
        <w:rPr>
          <w:lang w:val="et-EE"/>
        </w:rPr>
      </w:pPr>
      <w:r>
        <w:rPr>
          <w:rStyle w:val="FootnoteReference"/>
        </w:rPr>
        <w:footnoteRef/>
      </w:r>
      <w:r>
        <w:t xml:space="preserve"> </w:t>
      </w:r>
      <w:r>
        <w:rPr>
          <w:lang w:val="et-EE"/>
        </w:rPr>
        <w:t xml:space="preserve">CBRN – keemilised, bioloogilised, radioloogilised ning tuuma-ja lõhkeained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BE241" w14:textId="77777777" w:rsidR="00D24403" w:rsidRPr="009D675B" w:rsidRDefault="00D24403"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7913"/>
    <w:multiLevelType w:val="multilevel"/>
    <w:tmpl w:val="27F2CB34"/>
    <w:lvl w:ilvl="0">
      <w:start w:val="4"/>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 w15:restartNumberingAfterBreak="0">
    <w:nsid w:val="0311571A"/>
    <w:multiLevelType w:val="hybridMultilevel"/>
    <w:tmpl w:val="F51032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6577719"/>
    <w:multiLevelType w:val="hybridMultilevel"/>
    <w:tmpl w:val="84FEAEA2"/>
    <w:lvl w:ilvl="0" w:tplc="E1E84542">
      <w:numFmt w:val="bullet"/>
      <w:lvlText w:val=""/>
      <w:lvlJc w:val="left"/>
      <w:pPr>
        <w:ind w:left="720" w:hanging="360"/>
      </w:pPr>
      <w:rPr>
        <w:rFonts w:ascii="Symbol" w:eastAsiaTheme="minorEastAsia" w:hAnsi="Symbol" w:cs="Times New Roman" w:hint="default"/>
        <w:color w:val="000000" w:themeColor="text1"/>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0D8301D0"/>
    <w:multiLevelType w:val="multilevel"/>
    <w:tmpl w:val="5CDE2DAE"/>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DF623D"/>
    <w:multiLevelType w:val="hybridMultilevel"/>
    <w:tmpl w:val="2160ACD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2B90519"/>
    <w:multiLevelType w:val="hybridMultilevel"/>
    <w:tmpl w:val="83FE0E4C"/>
    <w:lvl w:ilvl="0" w:tplc="F594B416">
      <w:start w:val="16"/>
      <w:numFmt w:val="bullet"/>
      <w:lvlText w:val="-"/>
      <w:lvlJc w:val="left"/>
      <w:pPr>
        <w:ind w:left="720" w:hanging="360"/>
      </w:pPr>
      <w:rPr>
        <w:rFonts w:ascii="Open Sans" w:eastAsia="Times New Roman" w:hAnsi="Open Sans" w:cs="Open San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49E1873"/>
    <w:multiLevelType w:val="hybridMultilevel"/>
    <w:tmpl w:val="04A0D3D6"/>
    <w:lvl w:ilvl="0" w:tplc="596633E4">
      <w:start w:val="1"/>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7" w15:restartNumberingAfterBreak="0">
    <w:nsid w:val="1611519F"/>
    <w:multiLevelType w:val="multilevel"/>
    <w:tmpl w:val="78D4C20C"/>
    <w:lvl w:ilvl="0">
      <w:start w:val="1"/>
      <w:numFmt w:val="decimal"/>
      <w:lvlText w:val="%1."/>
      <w:lvlJc w:val="left"/>
      <w:pPr>
        <w:ind w:left="1495" w:hanging="360"/>
      </w:pPr>
      <w:rPr>
        <w:rFonts w:cs="Times New Roman"/>
        <w:i w:val="0"/>
        <w:color w:val="auto"/>
      </w:rPr>
    </w:lvl>
    <w:lvl w:ilvl="1">
      <w:start w:val="3"/>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8" w15:restartNumberingAfterBreak="0">
    <w:nsid w:val="185D642E"/>
    <w:multiLevelType w:val="hybridMultilevel"/>
    <w:tmpl w:val="6764E9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9F32338"/>
    <w:multiLevelType w:val="multilevel"/>
    <w:tmpl w:val="AF086FA4"/>
    <w:lvl w:ilvl="0">
      <w:start w:val="8"/>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F2B5D77"/>
    <w:multiLevelType w:val="multilevel"/>
    <w:tmpl w:val="E5208C92"/>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241FDB"/>
    <w:multiLevelType w:val="hybridMultilevel"/>
    <w:tmpl w:val="B31265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4CB2714"/>
    <w:multiLevelType w:val="multilevel"/>
    <w:tmpl w:val="C194E83C"/>
    <w:lvl w:ilvl="0">
      <w:start w:val="5"/>
      <w:numFmt w:val="decimal"/>
      <w:lvlText w:val="%1."/>
      <w:lvlJc w:val="left"/>
      <w:pPr>
        <w:ind w:left="360" w:hanging="360"/>
      </w:pPr>
      <w:rPr>
        <w:rFonts w:eastAsia="Times New Roman" w:hint="default"/>
        <w:color w:val="000000"/>
      </w:rPr>
    </w:lvl>
    <w:lvl w:ilvl="1">
      <w:start w:val="2"/>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13" w15:restartNumberingAfterBreak="0">
    <w:nsid w:val="252366E5"/>
    <w:multiLevelType w:val="multilevel"/>
    <w:tmpl w:val="27F2CB34"/>
    <w:lvl w:ilvl="0">
      <w:start w:val="4"/>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4" w15:restartNumberingAfterBreak="0">
    <w:nsid w:val="258F254E"/>
    <w:multiLevelType w:val="hybridMultilevel"/>
    <w:tmpl w:val="302C5430"/>
    <w:lvl w:ilvl="0" w:tplc="94D4ECFC">
      <w:start w:val="7"/>
      <w:numFmt w:val="bullet"/>
      <w:lvlText w:val="-"/>
      <w:lvlJc w:val="left"/>
      <w:pPr>
        <w:ind w:left="360" w:hanging="360"/>
      </w:pPr>
      <w:rPr>
        <w:rFonts w:ascii="Open Sans" w:eastAsia="Times New Roman" w:hAnsi="Open Sans" w:cs="Open Sans"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5" w15:restartNumberingAfterBreak="0">
    <w:nsid w:val="259D3C39"/>
    <w:multiLevelType w:val="hybridMultilevel"/>
    <w:tmpl w:val="493AA52C"/>
    <w:lvl w:ilvl="0" w:tplc="F594B416">
      <w:start w:val="16"/>
      <w:numFmt w:val="bullet"/>
      <w:lvlText w:val="-"/>
      <w:lvlJc w:val="left"/>
      <w:pPr>
        <w:ind w:left="720" w:hanging="360"/>
      </w:pPr>
      <w:rPr>
        <w:rFonts w:ascii="Open Sans" w:eastAsia="Times New Roman" w:hAnsi="Open Sans" w:cs="Open San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A1936BB"/>
    <w:multiLevelType w:val="hybridMultilevel"/>
    <w:tmpl w:val="A468A5C2"/>
    <w:lvl w:ilvl="0" w:tplc="04250001">
      <w:start w:val="1"/>
      <w:numFmt w:val="bullet"/>
      <w:lvlText w:val=""/>
      <w:lvlJc w:val="left"/>
      <w:pPr>
        <w:ind w:left="2652" w:hanging="360"/>
      </w:pPr>
      <w:rPr>
        <w:rFonts w:ascii="Symbol" w:hAnsi="Symbol" w:hint="default"/>
      </w:rPr>
    </w:lvl>
    <w:lvl w:ilvl="1" w:tplc="04250003">
      <w:start w:val="1"/>
      <w:numFmt w:val="bullet"/>
      <w:lvlText w:val="o"/>
      <w:lvlJc w:val="left"/>
      <w:pPr>
        <w:ind w:left="3372" w:hanging="360"/>
      </w:pPr>
      <w:rPr>
        <w:rFonts w:ascii="Courier New" w:hAnsi="Courier New" w:cs="Courier New" w:hint="default"/>
      </w:rPr>
    </w:lvl>
    <w:lvl w:ilvl="2" w:tplc="04250005">
      <w:start w:val="1"/>
      <w:numFmt w:val="bullet"/>
      <w:lvlText w:val=""/>
      <w:lvlJc w:val="left"/>
      <w:pPr>
        <w:ind w:left="4092" w:hanging="360"/>
      </w:pPr>
      <w:rPr>
        <w:rFonts w:ascii="Wingdings" w:hAnsi="Wingdings" w:hint="default"/>
      </w:rPr>
    </w:lvl>
    <w:lvl w:ilvl="3" w:tplc="04250001">
      <w:start w:val="1"/>
      <w:numFmt w:val="bullet"/>
      <w:lvlText w:val=""/>
      <w:lvlJc w:val="left"/>
      <w:pPr>
        <w:ind w:left="4812" w:hanging="360"/>
      </w:pPr>
      <w:rPr>
        <w:rFonts w:ascii="Symbol" w:hAnsi="Symbol" w:hint="default"/>
      </w:rPr>
    </w:lvl>
    <w:lvl w:ilvl="4" w:tplc="04250003">
      <w:start w:val="1"/>
      <w:numFmt w:val="bullet"/>
      <w:lvlText w:val="o"/>
      <w:lvlJc w:val="left"/>
      <w:pPr>
        <w:ind w:left="5532" w:hanging="360"/>
      </w:pPr>
      <w:rPr>
        <w:rFonts w:ascii="Courier New" w:hAnsi="Courier New" w:cs="Courier New" w:hint="default"/>
      </w:rPr>
    </w:lvl>
    <w:lvl w:ilvl="5" w:tplc="04250005">
      <w:start w:val="1"/>
      <w:numFmt w:val="bullet"/>
      <w:lvlText w:val=""/>
      <w:lvlJc w:val="left"/>
      <w:pPr>
        <w:ind w:left="6252" w:hanging="360"/>
      </w:pPr>
      <w:rPr>
        <w:rFonts w:ascii="Wingdings" w:hAnsi="Wingdings" w:hint="default"/>
      </w:rPr>
    </w:lvl>
    <w:lvl w:ilvl="6" w:tplc="04250001">
      <w:start w:val="1"/>
      <w:numFmt w:val="bullet"/>
      <w:lvlText w:val=""/>
      <w:lvlJc w:val="left"/>
      <w:pPr>
        <w:ind w:left="6972" w:hanging="360"/>
      </w:pPr>
      <w:rPr>
        <w:rFonts w:ascii="Symbol" w:hAnsi="Symbol" w:hint="default"/>
      </w:rPr>
    </w:lvl>
    <w:lvl w:ilvl="7" w:tplc="04250003">
      <w:start w:val="1"/>
      <w:numFmt w:val="bullet"/>
      <w:lvlText w:val="o"/>
      <w:lvlJc w:val="left"/>
      <w:pPr>
        <w:ind w:left="7692" w:hanging="360"/>
      </w:pPr>
      <w:rPr>
        <w:rFonts w:ascii="Courier New" w:hAnsi="Courier New" w:cs="Courier New" w:hint="default"/>
      </w:rPr>
    </w:lvl>
    <w:lvl w:ilvl="8" w:tplc="04250005">
      <w:start w:val="1"/>
      <w:numFmt w:val="bullet"/>
      <w:lvlText w:val=""/>
      <w:lvlJc w:val="left"/>
      <w:pPr>
        <w:ind w:left="8412" w:hanging="360"/>
      </w:pPr>
      <w:rPr>
        <w:rFonts w:ascii="Wingdings" w:hAnsi="Wingdings" w:hint="default"/>
      </w:rPr>
    </w:lvl>
  </w:abstractNum>
  <w:abstractNum w:abstractNumId="17" w15:restartNumberingAfterBreak="0">
    <w:nsid w:val="2BE52F49"/>
    <w:multiLevelType w:val="hybridMultilevel"/>
    <w:tmpl w:val="7E10A67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8" w15:restartNumberingAfterBreak="0">
    <w:nsid w:val="2CA20691"/>
    <w:multiLevelType w:val="multilevel"/>
    <w:tmpl w:val="0FB63764"/>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36907200"/>
    <w:multiLevelType w:val="hybridMultilevel"/>
    <w:tmpl w:val="866A23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B514966"/>
    <w:multiLevelType w:val="hybridMultilevel"/>
    <w:tmpl w:val="FF7005F8"/>
    <w:lvl w:ilvl="0" w:tplc="04250001">
      <w:start w:val="1"/>
      <w:numFmt w:val="bullet"/>
      <w:lvlText w:val=""/>
      <w:lvlJc w:val="left"/>
      <w:pPr>
        <w:ind w:left="1490" w:hanging="360"/>
      </w:pPr>
      <w:rPr>
        <w:rFonts w:ascii="Symbol" w:hAnsi="Symbol" w:hint="default"/>
      </w:rPr>
    </w:lvl>
    <w:lvl w:ilvl="1" w:tplc="04250003">
      <w:start w:val="1"/>
      <w:numFmt w:val="bullet"/>
      <w:lvlText w:val="o"/>
      <w:lvlJc w:val="left"/>
      <w:pPr>
        <w:ind w:left="2210" w:hanging="360"/>
      </w:pPr>
      <w:rPr>
        <w:rFonts w:ascii="Courier New" w:hAnsi="Courier New" w:cs="Courier New" w:hint="default"/>
      </w:rPr>
    </w:lvl>
    <w:lvl w:ilvl="2" w:tplc="04250005">
      <w:start w:val="1"/>
      <w:numFmt w:val="bullet"/>
      <w:lvlText w:val=""/>
      <w:lvlJc w:val="left"/>
      <w:pPr>
        <w:ind w:left="2930" w:hanging="360"/>
      </w:pPr>
      <w:rPr>
        <w:rFonts w:ascii="Wingdings" w:hAnsi="Wingdings" w:hint="default"/>
      </w:rPr>
    </w:lvl>
    <w:lvl w:ilvl="3" w:tplc="04250001">
      <w:start w:val="1"/>
      <w:numFmt w:val="bullet"/>
      <w:lvlText w:val=""/>
      <w:lvlJc w:val="left"/>
      <w:pPr>
        <w:ind w:left="3650" w:hanging="360"/>
      </w:pPr>
      <w:rPr>
        <w:rFonts w:ascii="Symbol" w:hAnsi="Symbol" w:hint="default"/>
      </w:rPr>
    </w:lvl>
    <w:lvl w:ilvl="4" w:tplc="04250003">
      <w:start w:val="1"/>
      <w:numFmt w:val="bullet"/>
      <w:lvlText w:val="o"/>
      <w:lvlJc w:val="left"/>
      <w:pPr>
        <w:ind w:left="4370" w:hanging="360"/>
      </w:pPr>
      <w:rPr>
        <w:rFonts w:ascii="Courier New" w:hAnsi="Courier New" w:cs="Courier New" w:hint="default"/>
      </w:rPr>
    </w:lvl>
    <w:lvl w:ilvl="5" w:tplc="04250005">
      <w:start w:val="1"/>
      <w:numFmt w:val="bullet"/>
      <w:lvlText w:val=""/>
      <w:lvlJc w:val="left"/>
      <w:pPr>
        <w:ind w:left="5090" w:hanging="360"/>
      </w:pPr>
      <w:rPr>
        <w:rFonts w:ascii="Wingdings" w:hAnsi="Wingdings" w:hint="default"/>
      </w:rPr>
    </w:lvl>
    <w:lvl w:ilvl="6" w:tplc="04250001">
      <w:start w:val="1"/>
      <w:numFmt w:val="bullet"/>
      <w:lvlText w:val=""/>
      <w:lvlJc w:val="left"/>
      <w:pPr>
        <w:ind w:left="5810" w:hanging="360"/>
      </w:pPr>
      <w:rPr>
        <w:rFonts w:ascii="Symbol" w:hAnsi="Symbol" w:hint="default"/>
      </w:rPr>
    </w:lvl>
    <w:lvl w:ilvl="7" w:tplc="04250003">
      <w:start w:val="1"/>
      <w:numFmt w:val="bullet"/>
      <w:lvlText w:val="o"/>
      <w:lvlJc w:val="left"/>
      <w:pPr>
        <w:ind w:left="6530" w:hanging="360"/>
      </w:pPr>
      <w:rPr>
        <w:rFonts w:ascii="Courier New" w:hAnsi="Courier New" w:cs="Courier New" w:hint="default"/>
      </w:rPr>
    </w:lvl>
    <w:lvl w:ilvl="8" w:tplc="04250005">
      <w:start w:val="1"/>
      <w:numFmt w:val="bullet"/>
      <w:lvlText w:val=""/>
      <w:lvlJc w:val="left"/>
      <w:pPr>
        <w:ind w:left="7250" w:hanging="360"/>
      </w:pPr>
      <w:rPr>
        <w:rFonts w:ascii="Wingdings" w:hAnsi="Wingdings" w:hint="default"/>
      </w:rPr>
    </w:lvl>
  </w:abstractNum>
  <w:abstractNum w:abstractNumId="21" w15:restartNumberingAfterBreak="0">
    <w:nsid w:val="3B555D46"/>
    <w:multiLevelType w:val="hybridMultilevel"/>
    <w:tmpl w:val="0144F1BC"/>
    <w:lvl w:ilvl="0" w:tplc="76D6613E">
      <w:start w:val="12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0955B93"/>
    <w:multiLevelType w:val="hybridMultilevel"/>
    <w:tmpl w:val="A97A1A2A"/>
    <w:lvl w:ilvl="0" w:tplc="04250019">
      <w:start w:val="1"/>
      <w:numFmt w:val="lowerLetter"/>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464A4E42"/>
    <w:multiLevelType w:val="multilevel"/>
    <w:tmpl w:val="09848718"/>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474311E6"/>
    <w:multiLevelType w:val="multilevel"/>
    <w:tmpl w:val="B632351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B2617"/>
    <w:multiLevelType w:val="hybridMultilevel"/>
    <w:tmpl w:val="2466D1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D075945"/>
    <w:multiLevelType w:val="multilevel"/>
    <w:tmpl w:val="FA5062AC"/>
    <w:lvl w:ilvl="0">
      <w:start w:val="4"/>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530239B2"/>
    <w:multiLevelType w:val="multilevel"/>
    <w:tmpl w:val="650E214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3CB6BAC"/>
    <w:multiLevelType w:val="multilevel"/>
    <w:tmpl w:val="273C9D22"/>
    <w:lvl w:ilvl="0">
      <w:start w:val="1"/>
      <w:numFmt w:val="decimal"/>
      <w:lvlText w:val="%1."/>
      <w:lvlJc w:val="left"/>
      <w:pPr>
        <w:ind w:left="1068" w:hanging="360"/>
      </w:pPr>
      <w:rPr>
        <w:b/>
        <w:bCs/>
        <w:i w:val="0"/>
        <w:iCs/>
      </w:rPr>
    </w:lvl>
    <w:lvl w:ilvl="1">
      <w:start w:val="1"/>
      <w:numFmt w:val="decimal"/>
      <w:lvlText w:val="%1.%2."/>
      <w:lvlJc w:val="left"/>
      <w:pPr>
        <w:ind w:left="3834" w:hanging="432"/>
      </w:pPr>
      <w:rPr>
        <w:b w:val="0"/>
        <w:bCs w:val="0"/>
      </w:rPr>
    </w:lvl>
    <w:lvl w:ilvl="2">
      <w:start w:val="1"/>
      <w:numFmt w:val="decimal"/>
      <w:lvlText w:val="%1.%2.%3."/>
      <w:lvlJc w:val="left"/>
      <w:pPr>
        <w:ind w:left="1355" w:hanging="504"/>
      </w:pPr>
      <w:rPr>
        <w:b w:val="0"/>
        <w:bCs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9" w15:restartNumberingAfterBreak="0">
    <w:nsid w:val="58F50A13"/>
    <w:multiLevelType w:val="multilevel"/>
    <w:tmpl w:val="4D7635D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5B90742E"/>
    <w:multiLevelType w:val="hybridMultilevel"/>
    <w:tmpl w:val="923EF5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2" w15:restartNumberingAfterBreak="0">
    <w:nsid w:val="5DC1756F"/>
    <w:multiLevelType w:val="hybridMultilevel"/>
    <w:tmpl w:val="CBC4BAAC"/>
    <w:lvl w:ilvl="0" w:tplc="04250019">
      <w:start w:val="1"/>
      <w:numFmt w:val="lowerLetter"/>
      <w:lvlText w:val="%1."/>
      <w:lvlJc w:val="left"/>
      <w:pPr>
        <w:ind w:left="720" w:hanging="360"/>
      </w:pPr>
      <w:rPr>
        <w:i w:val="0"/>
        <w:iCs w:val="0"/>
        <w:color w:val="auto"/>
        <w:sz w:val="20"/>
        <w:szCs w:val="2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3" w15:restartNumberingAfterBreak="0">
    <w:nsid w:val="5F185B9A"/>
    <w:multiLevelType w:val="hybridMultilevel"/>
    <w:tmpl w:val="2AA8B6A4"/>
    <w:lvl w:ilvl="0" w:tplc="F594B416">
      <w:start w:val="16"/>
      <w:numFmt w:val="bullet"/>
      <w:lvlText w:val="-"/>
      <w:lvlJc w:val="left"/>
      <w:pPr>
        <w:ind w:left="720" w:hanging="360"/>
      </w:pPr>
      <w:rPr>
        <w:rFonts w:ascii="Open Sans" w:eastAsia="Times New Roman" w:hAnsi="Open Sans" w:cs="Open San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23568B5"/>
    <w:multiLevelType w:val="hybridMultilevel"/>
    <w:tmpl w:val="629096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6073BD3"/>
    <w:multiLevelType w:val="hybridMultilevel"/>
    <w:tmpl w:val="978EA8A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6" w15:restartNumberingAfterBreak="0">
    <w:nsid w:val="77EF601B"/>
    <w:multiLevelType w:val="hybridMultilevel"/>
    <w:tmpl w:val="8F8ED1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98828A9"/>
    <w:multiLevelType w:val="hybridMultilevel"/>
    <w:tmpl w:val="4FD4D6CC"/>
    <w:lvl w:ilvl="0" w:tplc="4F3E55AE">
      <w:start w:val="13"/>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E567838"/>
    <w:multiLevelType w:val="hybridMultilevel"/>
    <w:tmpl w:val="8A2A0B8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9" w15:restartNumberingAfterBreak="0">
    <w:nsid w:val="7F91417F"/>
    <w:multiLevelType w:val="multilevel"/>
    <w:tmpl w:val="B9F0DF08"/>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28"/>
  </w:num>
  <w:num w:numId="3">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8"/>
  </w:num>
  <w:num w:numId="6">
    <w:abstractNumId w:val="20"/>
  </w:num>
  <w:num w:numId="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31"/>
  </w:num>
  <w:num w:numId="10">
    <w:abstractNumId w:val="2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13"/>
  </w:num>
  <w:num w:numId="13">
    <w:abstractNumId w:val="17"/>
  </w:num>
  <w:num w:numId="14">
    <w:abstractNumId w:val="35"/>
  </w:num>
  <w:num w:numId="15">
    <w:abstractNumId w:val="10"/>
  </w:num>
  <w:num w:numId="16">
    <w:abstractNumId w:val="14"/>
  </w:num>
  <w:num w:numId="17">
    <w:abstractNumId w:val="33"/>
  </w:num>
  <w:num w:numId="18">
    <w:abstractNumId w:val="4"/>
  </w:num>
  <w:num w:numId="19">
    <w:abstractNumId w:val="1"/>
  </w:num>
  <w:num w:numId="20">
    <w:abstractNumId w:val="36"/>
  </w:num>
  <w:num w:numId="21">
    <w:abstractNumId w:val="9"/>
  </w:num>
  <w:num w:numId="22">
    <w:abstractNumId w:val="21"/>
  </w:num>
  <w:num w:numId="23">
    <w:abstractNumId w:val="37"/>
  </w:num>
  <w:num w:numId="24">
    <w:abstractNumId w:val="24"/>
  </w:num>
  <w:num w:numId="25">
    <w:abstractNumId w:val="29"/>
  </w:num>
  <w:num w:numId="26">
    <w:abstractNumId w:val="6"/>
  </w:num>
  <w:num w:numId="27">
    <w:abstractNumId w:val="18"/>
  </w:num>
  <w:num w:numId="28">
    <w:abstractNumId w:val="27"/>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2"/>
  </w:num>
  <w:num w:numId="34">
    <w:abstractNumId w:val="11"/>
  </w:num>
  <w:num w:numId="35">
    <w:abstractNumId w:val="8"/>
  </w:num>
  <w:num w:numId="36">
    <w:abstractNumId w:val="3"/>
  </w:num>
  <w:num w:numId="37">
    <w:abstractNumId w:val="39"/>
  </w:num>
  <w:num w:numId="38">
    <w:abstractNumId w:val="26"/>
  </w:num>
  <w:num w:numId="39">
    <w:abstractNumId w:val="5"/>
  </w:num>
  <w:num w:numId="40">
    <w:abstractNumId w:val="15"/>
  </w:num>
  <w:num w:numId="41">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Ülle Leht">
    <w15:presenceInfo w15:providerId="None" w15:userId="Ülle Leht"/>
  </w15:person>
  <w15:person w15:author="DELTA">
    <w15:presenceInfo w15:providerId="None" w15:userId="DEL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29"/>
    <w:rsid w:val="000164AA"/>
    <w:rsid w:val="00047E5C"/>
    <w:rsid w:val="00050593"/>
    <w:rsid w:val="00056F09"/>
    <w:rsid w:val="000F402F"/>
    <w:rsid w:val="00106E7E"/>
    <w:rsid w:val="00156D2C"/>
    <w:rsid w:val="00157C76"/>
    <w:rsid w:val="00172E86"/>
    <w:rsid w:val="001A4AAD"/>
    <w:rsid w:val="001B0D9D"/>
    <w:rsid w:val="0021472E"/>
    <w:rsid w:val="002311CE"/>
    <w:rsid w:val="00241E4A"/>
    <w:rsid w:val="00271C29"/>
    <w:rsid w:val="00285FFF"/>
    <w:rsid w:val="002A0A11"/>
    <w:rsid w:val="002B6007"/>
    <w:rsid w:val="002C691B"/>
    <w:rsid w:val="002C7FC3"/>
    <w:rsid w:val="002F71AA"/>
    <w:rsid w:val="00315069"/>
    <w:rsid w:val="0041697B"/>
    <w:rsid w:val="00421E1F"/>
    <w:rsid w:val="004425D1"/>
    <w:rsid w:val="004B0541"/>
    <w:rsid w:val="004E1881"/>
    <w:rsid w:val="0054123C"/>
    <w:rsid w:val="005442C4"/>
    <w:rsid w:val="00564BDE"/>
    <w:rsid w:val="005C5A05"/>
    <w:rsid w:val="00627303"/>
    <w:rsid w:val="0063372B"/>
    <w:rsid w:val="00671945"/>
    <w:rsid w:val="006719CE"/>
    <w:rsid w:val="006C5B5F"/>
    <w:rsid w:val="00765B50"/>
    <w:rsid w:val="007A3AF9"/>
    <w:rsid w:val="007A4F9D"/>
    <w:rsid w:val="007D2708"/>
    <w:rsid w:val="007D4FF7"/>
    <w:rsid w:val="007D527F"/>
    <w:rsid w:val="007E0BD8"/>
    <w:rsid w:val="00870CB7"/>
    <w:rsid w:val="0089567D"/>
    <w:rsid w:val="008B5FEA"/>
    <w:rsid w:val="00926CD5"/>
    <w:rsid w:val="00933056"/>
    <w:rsid w:val="0093570B"/>
    <w:rsid w:val="009B124A"/>
    <w:rsid w:val="009B2E75"/>
    <w:rsid w:val="009C656D"/>
    <w:rsid w:val="009D675B"/>
    <w:rsid w:val="009F3E86"/>
    <w:rsid w:val="00A27F56"/>
    <w:rsid w:val="00A44E05"/>
    <w:rsid w:val="00A475FB"/>
    <w:rsid w:val="00A6250D"/>
    <w:rsid w:val="00A62FD2"/>
    <w:rsid w:val="00AF16EE"/>
    <w:rsid w:val="00AF5F00"/>
    <w:rsid w:val="00B21E4C"/>
    <w:rsid w:val="00B3709A"/>
    <w:rsid w:val="00B416E5"/>
    <w:rsid w:val="00B55858"/>
    <w:rsid w:val="00B74547"/>
    <w:rsid w:val="00BA6F24"/>
    <w:rsid w:val="00BB6D6E"/>
    <w:rsid w:val="00BC7155"/>
    <w:rsid w:val="00BD5869"/>
    <w:rsid w:val="00BD64CF"/>
    <w:rsid w:val="00BF020A"/>
    <w:rsid w:val="00C05003"/>
    <w:rsid w:val="00C6717A"/>
    <w:rsid w:val="00C837E6"/>
    <w:rsid w:val="00CD6EC5"/>
    <w:rsid w:val="00D21FBE"/>
    <w:rsid w:val="00D23C94"/>
    <w:rsid w:val="00D24403"/>
    <w:rsid w:val="00D307D8"/>
    <w:rsid w:val="00D61719"/>
    <w:rsid w:val="00D73579"/>
    <w:rsid w:val="00D8149E"/>
    <w:rsid w:val="00D919DE"/>
    <w:rsid w:val="00DB2610"/>
    <w:rsid w:val="00DC4A13"/>
    <w:rsid w:val="00DF31CB"/>
    <w:rsid w:val="00E26533"/>
    <w:rsid w:val="00E62C57"/>
    <w:rsid w:val="00E93AE1"/>
    <w:rsid w:val="00E93FB4"/>
    <w:rsid w:val="00F10415"/>
    <w:rsid w:val="00F6380A"/>
    <w:rsid w:val="00F74ECE"/>
    <w:rsid w:val="00F92A01"/>
    <w:rsid w:val="00FC1B61"/>
    <w:rsid w:val="00FC4FEB"/>
    <w:rsid w:val="00FD3813"/>
    <w:rsid w:val="00FE3C92"/>
    <w:rsid w:val="00FF03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BE218"/>
  <w15:docId w15:val="{10CF77CC-5E13-4848-86AF-9CEE8047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paragraph" w:styleId="ListParagraph">
    <w:name w:val="List Paragraph"/>
    <w:basedOn w:val="Normal"/>
    <w:uiPriority w:val="34"/>
    <w:qFormat/>
    <w:rsid w:val="00156D2C"/>
    <w:pPr>
      <w:spacing w:after="160" w:line="259" w:lineRule="auto"/>
      <w:ind w:left="720"/>
      <w:contextualSpacing/>
    </w:pPr>
  </w:style>
  <w:style w:type="paragraph" w:styleId="CommentText">
    <w:name w:val="annotation text"/>
    <w:basedOn w:val="Normal"/>
    <w:link w:val="CommentTextChar"/>
    <w:uiPriority w:val="99"/>
    <w:unhideWhenUsed/>
    <w:rsid w:val="00156D2C"/>
    <w:pPr>
      <w:spacing w:line="240" w:lineRule="auto"/>
      <w:ind w:left="0"/>
    </w:pPr>
    <w:rPr>
      <w:sz w:val="20"/>
      <w:szCs w:val="20"/>
    </w:rPr>
  </w:style>
  <w:style w:type="character" w:customStyle="1" w:styleId="CommentTextChar">
    <w:name w:val="Comment Text Char"/>
    <w:basedOn w:val="DefaultParagraphFont"/>
    <w:link w:val="CommentText"/>
    <w:uiPriority w:val="99"/>
    <w:rsid w:val="00156D2C"/>
    <w:rPr>
      <w:sz w:val="20"/>
      <w:szCs w:val="20"/>
    </w:rPr>
  </w:style>
  <w:style w:type="character" w:styleId="CommentReference">
    <w:name w:val="annotation reference"/>
    <w:basedOn w:val="DefaultParagraphFont"/>
    <w:uiPriority w:val="99"/>
    <w:semiHidden/>
    <w:unhideWhenUsed/>
    <w:rsid w:val="00156D2C"/>
    <w:rPr>
      <w:sz w:val="16"/>
      <w:szCs w:val="16"/>
    </w:rPr>
  </w:style>
  <w:style w:type="paragraph" w:styleId="NormalWeb">
    <w:name w:val="Normal (Web)"/>
    <w:basedOn w:val="Normal"/>
    <w:uiPriority w:val="99"/>
    <w:unhideWhenUsed/>
    <w:rsid w:val="00156D2C"/>
    <w:pPr>
      <w:spacing w:before="100" w:beforeAutospacing="1" w:after="100" w:afterAutospacing="1" w:line="240" w:lineRule="auto"/>
      <w:ind w:left="0"/>
    </w:pPr>
    <w:rPr>
      <w:rFonts w:ascii="Times New Roman" w:eastAsia="Times New Roman" w:hAnsi="Times New Roman" w:cs="Times New Roman"/>
      <w:sz w:val="24"/>
      <w:szCs w:val="24"/>
      <w:lang w:eastAsia="et-EE"/>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l"/>
    <w:link w:val="FootnoteTextChar"/>
    <w:uiPriority w:val="99"/>
    <w:unhideWhenUsed/>
    <w:qFormat/>
    <w:rsid w:val="00156D2C"/>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156D2C"/>
    <w:rPr>
      <w:rFonts w:ascii="Times New Roman" w:eastAsia="Times New Roman" w:hAnsi="Times New Roman" w:cs="Times New Roman"/>
      <w:sz w:val="20"/>
      <w:szCs w:val="20"/>
      <w:lang w:val="en-GB"/>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link w:val="FootnoteReferneceChar"/>
    <w:uiPriority w:val="99"/>
    <w:unhideWhenUsed/>
    <w:qFormat/>
    <w:rsid w:val="00156D2C"/>
    <w:rPr>
      <w:vertAlign w:val="superscript"/>
    </w:rPr>
  </w:style>
  <w:style w:type="paragraph" w:styleId="CommentSubject">
    <w:name w:val="annotation subject"/>
    <w:basedOn w:val="CommentText"/>
    <w:next w:val="CommentText"/>
    <w:link w:val="CommentSubjectChar"/>
    <w:uiPriority w:val="99"/>
    <w:semiHidden/>
    <w:unhideWhenUsed/>
    <w:rsid w:val="00156D2C"/>
    <w:pPr>
      <w:spacing w:after="160"/>
    </w:pPr>
    <w:rPr>
      <w:b/>
      <w:bCs/>
    </w:rPr>
  </w:style>
  <w:style w:type="character" w:customStyle="1" w:styleId="CommentSubjectChar">
    <w:name w:val="Comment Subject Char"/>
    <w:basedOn w:val="CommentTextChar"/>
    <w:link w:val="CommentSubject"/>
    <w:uiPriority w:val="99"/>
    <w:semiHidden/>
    <w:rsid w:val="00156D2C"/>
    <w:rPr>
      <w:b/>
      <w:bCs/>
      <w:sz w:val="20"/>
      <w:szCs w:val="20"/>
    </w:rPr>
  </w:style>
  <w:style w:type="character" w:styleId="Hyperlink">
    <w:name w:val="Hyperlink"/>
    <w:basedOn w:val="DefaultParagraphFont"/>
    <w:uiPriority w:val="99"/>
    <w:unhideWhenUsed/>
    <w:rsid w:val="00156D2C"/>
    <w:rPr>
      <w:color w:val="0000FF" w:themeColor="hyperlink"/>
      <w:u w:val="single"/>
    </w:rPr>
  </w:style>
  <w:style w:type="character" w:styleId="Strong">
    <w:name w:val="Strong"/>
    <w:basedOn w:val="DefaultParagraphFont"/>
    <w:uiPriority w:val="22"/>
    <w:qFormat/>
    <w:rsid w:val="00156D2C"/>
    <w:rPr>
      <w:b/>
      <w:bCs/>
    </w:rPr>
  </w:style>
  <w:style w:type="character" w:styleId="FollowedHyperlink">
    <w:name w:val="FollowedHyperlink"/>
    <w:basedOn w:val="DefaultParagraphFont"/>
    <w:uiPriority w:val="99"/>
    <w:semiHidden/>
    <w:unhideWhenUsed/>
    <w:rsid w:val="00156D2C"/>
    <w:rPr>
      <w:color w:val="800080" w:themeColor="followedHyperlink"/>
      <w:u w:val="single"/>
    </w:rPr>
  </w:style>
  <w:style w:type="paragraph" w:styleId="Revision">
    <w:name w:val="Revision"/>
    <w:hidden/>
    <w:uiPriority w:val="99"/>
    <w:semiHidden/>
    <w:rsid w:val="00156D2C"/>
    <w:pPr>
      <w:spacing w:after="0" w:line="240" w:lineRule="auto"/>
    </w:p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uiPriority w:val="99"/>
    <w:rsid w:val="00156D2C"/>
    <w:pPr>
      <w:spacing w:before="240" w:after="160" w:line="240" w:lineRule="exact"/>
      <w:ind w:left="0"/>
    </w:pPr>
    <w:rPr>
      <w:vertAlign w:val="superscript"/>
    </w:rPr>
  </w:style>
  <w:style w:type="paragraph" w:customStyle="1" w:styleId="Default">
    <w:name w:val="Default"/>
    <w:rsid w:val="00D2440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791730">
      <w:bodyDiv w:val="1"/>
      <w:marLeft w:val="0"/>
      <w:marRight w:val="0"/>
      <w:marTop w:val="0"/>
      <w:marBottom w:val="0"/>
      <w:divBdr>
        <w:top w:val="none" w:sz="0" w:space="0" w:color="auto"/>
        <w:left w:val="none" w:sz="0" w:space="0" w:color="auto"/>
        <w:bottom w:val="none" w:sz="0" w:space="0" w:color="auto"/>
        <w:right w:val="none" w:sz="0" w:space="0" w:color="auto"/>
      </w:divBdr>
    </w:div>
    <w:div w:id="129991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7021</Words>
  <Characters>40727</Characters>
  <Application>Microsoft Office Word</Application>
  <DocSecurity>0</DocSecurity>
  <Lines>339</Lines>
  <Paragraphs>95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47653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Ülle Leht</cp:lastModifiedBy>
  <cp:revision>4</cp:revision>
  <cp:lastPrinted>2023-12-11T08:01:00Z</cp:lastPrinted>
  <dcterms:created xsi:type="dcterms:W3CDTF">2025-05-27T10:24:00Z</dcterms:created>
  <dcterms:modified xsi:type="dcterms:W3CDTF">2025-05-27T10:38:00Z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